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1B46" w14:textId="57B339CA" w:rsidR="00255FD9" w:rsidRDefault="00255FD9" w:rsidP="00255FD9">
      <w:r>
        <w:t xml:space="preserve">Příloha č. 1 </w:t>
      </w:r>
      <w:r w:rsidR="00B325C2">
        <w:t xml:space="preserve">Zadávací dokumentace a budoucí Příloha č. 1 </w:t>
      </w:r>
      <w:r w:rsidR="00C12148">
        <w:t>Smlouvy</w:t>
      </w:r>
    </w:p>
    <w:p w14:paraId="3B2BB138" w14:textId="2C946D2B" w:rsidR="00CB3721" w:rsidRPr="00FA5056" w:rsidRDefault="00255FD9" w:rsidP="00C835D4">
      <w:pPr>
        <w:pStyle w:val="Nadpis1"/>
        <w:jc w:val="both"/>
      </w:pPr>
      <w:r w:rsidRPr="00255FD9">
        <w:t>S</w:t>
      </w:r>
      <w:r w:rsidR="00A611E8" w:rsidRPr="00255FD9">
        <w:t>pecifikace</w:t>
      </w:r>
      <w:r w:rsidR="00A611E8" w:rsidRPr="00FA5056">
        <w:t xml:space="preserve"> předmětu plnění</w:t>
      </w:r>
    </w:p>
    <w:p w14:paraId="163A868A" w14:textId="1EEDB6EA" w:rsidR="00CB3721" w:rsidRDefault="00CB3721" w:rsidP="004D0F2C">
      <w:pPr>
        <w:rPr>
          <w:rStyle w:val="Siln"/>
          <w:bCs w:val="0"/>
        </w:rPr>
      </w:pPr>
      <w:r>
        <w:rPr>
          <w:noProof/>
        </w:rPr>
        <w:t>Název zakázky:</w:t>
      </w:r>
      <w:r w:rsidR="008625C9">
        <w:rPr>
          <w:noProof/>
        </w:rPr>
        <w:t xml:space="preserve"> </w:t>
      </w:r>
      <w:r w:rsidR="00147484" w:rsidRPr="00147484">
        <w:rPr>
          <w:rStyle w:val="Siln"/>
          <w:bCs w:val="0"/>
        </w:rPr>
        <w:t xml:space="preserve">Pořízení zobrazovacích panelů pro pilotní projekt </w:t>
      </w:r>
      <w:proofErr w:type="spellStart"/>
      <w:r w:rsidR="00147484" w:rsidRPr="00147484">
        <w:rPr>
          <w:rStyle w:val="Siln"/>
          <w:bCs w:val="0"/>
        </w:rPr>
        <w:t>eVývěska</w:t>
      </w:r>
      <w:proofErr w:type="spellEnd"/>
    </w:p>
    <w:p w14:paraId="371529DB" w14:textId="38298421" w:rsidR="00147484" w:rsidRDefault="00EB46CE" w:rsidP="004D0F2C">
      <w:pPr>
        <w:pStyle w:val="Nadpis3"/>
      </w:pPr>
      <w:r w:rsidRPr="00EC3235">
        <w:t xml:space="preserve">Technická specifikace </w:t>
      </w:r>
      <w:r w:rsidR="004E1D1B">
        <w:t xml:space="preserve">HW   </w:t>
      </w:r>
    </w:p>
    <w:p w14:paraId="5EEF14E0" w14:textId="7DA16BA7" w:rsidR="00B319A2" w:rsidRPr="00B319A2" w:rsidRDefault="00B319A2" w:rsidP="00B319A2">
      <w:pPr>
        <w:jc w:val="both"/>
      </w:pPr>
      <w:r>
        <w:t>Níže uvedená technická specifikace HW stanovuje minimální požadavky Kupujícího na dodávaný HW. Dodavatel se zavazuje dodávat HW odpovídající příloze A) přílohy č.</w:t>
      </w:r>
      <w:r w:rsidR="005514D1">
        <w:t xml:space="preserve"> </w:t>
      </w:r>
      <w:r>
        <w:t>1 Smlouvy.</w:t>
      </w:r>
    </w:p>
    <w:p w14:paraId="25709D9F" w14:textId="3151F162" w:rsidR="00720645" w:rsidRDefault="00720645" w:rsidP="00504DA5">
      <w:pPr>
        <w:spacing w:before="240"/>
        <w:jc w:val="both"/>
      </w:pPr>
      <w:r>
        <w:rPr>
          <w:b/>
          <w:bCs/>
          <w:u w:val="single"/>
        </w:rPr>
        <w:t xml:space="preserve">Požadované typy </w:t>
      </w:r>
      <w:r w:rsidR="0097343D">
        <w:rPr>
          <w:b/>
          <w:bCs/>
          <w:u w:val="single"/>
        </w:rPr>
        <w:t>HW</w:t>
      </w:r>
    </w:p>
    <w:tbl>
      <w:tblPr>
        <w:tblW w:w="7660" w:type="dxa"/>
        <w:tblCellMar>
          <w:left w:w="70" w:type="dxa"/>
          <w:right w:w="70" w:type="dxa"/>
        </w:tblCellMar>
        <w:tblLook w:val="04A0" w:firstRow="1" w:lastRow="0" w:firstColumn="1" w:lastColumn="0" w:noHBand="0" w:noVBand="1"/>
      </w:tblPr>
      <w:tblGrid>
        <w:gridCol w:w="2625"/>
        <w:gridCol w:w="255"/>
        <w:gridCol w:w="4780"/>
      </w:tblGrid>
      <w:tr w:rsidR="00720645" w:rsidRPr="00720645" w14:paraId="5B4A25B1" w14:textId="77777777" w:rsidTr="007C5734">
        <w:trPr>
          <w:trHeight w:val="225"/>
        </w:trPr>
        <w:tc>
          <w:tcPr>
            <w:tcW w:w="2625" w:type="dxa"/>
            <w:vMerge w:val="restart"/>
            <w:tcBorders>
              <w:top w:val="single" w:sz="4" w:space="0" w:color="auto"/>
              <w:left w:val="single" w:sz="4" w:space="0" w:color="auto"/>
              <w:bottom w:val="single" w:sz="4" w:space="0" w:color="auto"/>
              <w:right w:val="single" w:sz="4" w:space="0" w:color="auto"/>
            </w:tcBorders>
            <w:vAlign w:val="center"/>
            <w:hideMark/>
          </w:tcPr>
          <w:p w14:paraId="61D0BA37" w14:textId="0F58B3AD"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zařízení do interiéru</w:t>
            </w:r>
          </w:p>
        </w:tc>
        <w:tc>
          <w:tcPr>
            <w:tcW w:w="255" w:type="dxa"/>
            <w:tcBorders>
              <w:top w:val="single" w:sz="4" w:space="0" w:color="auto"/>
              <w:left w:val="nil"/>
              <w:bottom w:val="single" w:sz="4" w:space="0" w:color="auto"/>
              <w:right w:val="single" w:sz="4" w:space="0" w:color="auto"/>
            </w:tcBorders>
            <w:noWrap/>
            <w:vAlign w:val="center"/>
            <w:hideMark/>
          </w:tcPr>
          <w:p w14:paraId="1F84C339"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1</w:t>
            </w:r>
          </w:p>
        </w:tc>
        <w:tc>
          <w:tcPr>
            <w:tcW w:w="4780" w:type="dxa"/>
            <w:tcBorders>
              <w:top w:val="single" w:sz="4" w:space="0" w:color="auto"/>
              <w:left w:val="nil"/>
              <w:bottom w:val="single" w:sz="4" w:space="0" w:color="auto"/>
              <w:right w:val="single" w:sz="4" w:space="0" w:color="auto"/>
            </w:tcBorders>
            <w:noWrap/>
            <w:vAlign w:val="center"/>
            <w:hideMark/>
          </w:tcPr>
          <w:p w14:paraId="4342231F"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na zeď (jednostranný)</w:t>
            </w:r>
          </w:p>
        </w:tc>
      </w:tr>
      <w:tr w:rsidR="00720645" w:rsidRPr="00720645" w14:paraId="1856B21E" w14:textId="77777777" w:rsidTr="00053D2E">
        <w:trPr>
          <w:trHeight w:val="225"/>
        </w:trPr>
        <w:tc>
          <w:tcPr>
            <w:tcW w:w="2625" w:type="dxa"/>
            <w:vMerge/>
            <w:tcBorders>
              <w:top w:val="single" w:sz="4" w:space="0" w:color="auto"/>
              <w:left w:val="single" w:sz="4" w:space="0" w:color="auto"/>
              <w:bottom w:val="single" w:sz="4" w:space="0" w:color="auto"/>
              <w:right w:val="single" w:sz="4" w:space="0" w:color="auto"/>
            </w:tcBorders>
            <w:vAlign w:val="center"/>
            <w:hideMark/>
          </w:tcPr>
          <w:p w14:paraId="4694D170" w14:textId="77777777" w:rsidR="00720645" w:rsidRPr="00720645" w:rsidRDefault="00720645" w:rsidP="00720645">
            <w:pPr>
              <w:spacing w:after="0" w:line="240" w:lineRule="auto"/>
              <w:rPr>
                <w:rFonts w:ascii="Verdana" w:eastAsia="Times New Roman" w:hAnsi="Verdana" w:cs="Times New Roman"/>
                <w:lang w:eastAsia="cs-CZ"/>
              </w:rPr>
            </w:pPr>
          </w:p>
        </w:tc>
        <w:tc>
          <w:tcPr>
            <w:tcW w:w="255" w:type="dxa"/>
            <w:tcBorders>
              <w:top w:val="single" w:sz="4" w:space="0" w:color="auto"/>
              <w:left w:val="nil"/>
              <w:bottom w:val="single" w:sz="4" w:space="0" w:color="auto"/>
              <w:right w:val="single" w:sz="4" w:space="0" w:color="auto"/>
            </w:tcBorders>
            <w:noWrap/>
            <w:vAlign w:val="center"/>
            <w:hideMark/>
          </w:tcPr>
          <w:p w14:paraId="5633A33B"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2</w:t>
            </w:r>
          </w:p>
        </w:tc>
        <w:tc>
          <w:tcPr>
            <w:tcW w:w="4780" w:type="dxa"/>
            <w:tcBorders>
              <w:top w:val="single" w:sz="4" w:space="0" w:color="auto"/>
              <w:left w:val="nil"/>
              <w:bottom w:val="single" w:sz="4" w:space="0" w:color="auto"/>
              <w:right w:val="single" w:sz="4" w:space="0" w:color="auto"/>
            </w:tcBorders>
            <w:noWrap/>
            <w:vAlign w:val="center"/>
            <w:hideMark/>
          </w:tcPr>
          <w:p w14:paraId="1609FDB4"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volně stojící (jednostranný)</w:t>
            </w:r>
          </w:p>
        </w:tc>
      </w:tr>
      <w:tr w:rsidR="00720645" w:rsidRPr="00720645" w14:paraId="12EE2521" w14:textId="77777777" w:rsidTr="00053D2E">
        <w:trPr>
          <w:trHeight w:val="225"/>
        </w:trPr>
        <w:tc>
          <w:tcPr>
            <w:tcW w:w="2625" w:type="dxa"/>
            <w:vMerge/>
            <w:tcBorders>
              <w:top w:val="single" w:sz="4" w:space="0" w:color="auto"/>
              <w:left w:val="single" w:sz="4" w:space="0" w:color="auto"/>
              <w:bottom w:val="single" w:sz="4" w:space="0" w:color="auto"/>
              <w:right w:val="single" w:sz="4" w:space="0" w:color="auto"/>
            </w:tcBorders>
            <w:vAlign w:val="center"/>
            <w:hideMark/>
          </w:tcPr>
          <w:p w14:paraId="50FBE690" w14:textId="77777777" w:rsidR="00720645" w:rsidRPr="00720645" w:rsidRDefault="00720645" w:rsidP="00720645">
            <w:pPr>
              <w:spacing w:after="0" w:line="240" w:lineRule="auto"/>
              <w:rPr>
                <w:rFonts w:ascii="Verdana" w:eastAsia="Times New Roman" w:hAnsi="Verdana" w:cs="Times New Roman"/>
                <w:lang w:eastAsia="cs-CZ"/>
              </w:rPr>
            </w:pPr>
          </w:p>
        </w:tc>
        <w:tc>
          <w:tcPr>
            <w:tcW w:w="255" w:type="dxa"/>
            <w:tcBorders>
              <w:top w:val="single" w:sz="4" w:space="0" w:color="auto"/>
              <w:left w:val="nil"/>
              <w:bottom w:val="single" w:sz="4" w:space="0" w:color="auto"/>
              <w:right w:val="single" w:sz="4" w:space="0" w:color="auto"/>
            </w:tcBorders>
            <w:noWrap/>
            <w:vAlign w:val="center"/>
            <w:hideMark/>
          </w:tcPr>
          <w:p w14:paraId="6AC90EF5"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3</w:t>
            </w:r>
          </w:p>
        </w:tc>
        <w:tc>
          <w:tcPr>
            <w:tcW w:w="4780" w:type="dxa"/>
            <w:tcBorders>
              <w:top w:val="single" w:sz="4" w:space="0" w:color="auto"/>
              <w:left w:val="nil"/>
              <w:bottom w:val="single" w:sz="4" w:space="0" w:color="auto"/>
              <w:right w:val="single" w:sz="4" w:space="0" w:color="auto"/>
            </w:tcBorders>
            <w:noWrap/>
            <w:vAlign w:val="center"/>
            <w:hideMark/>
          </w:tcPr>
          <w:p w14:paraId="3E4FB561"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volně stojící (oboustranný)</w:t>
            </w:r>
          </w:p>
        </w:tc>
      </w:tr>
      <w:tr w:rsidR="00720645" w:rsidRPr="00720645" w14:paraId="2E8F9631" w14:textId="77777777" w:rsidTr="00053D2E">
        <w:trPr>
          <w:trHeight w:val="225"/>
        </w:trPr>
        <w:tc>
          <w:tcPr>
            <w:tcW w:w="2625" w:type="dxa"/>
            <w:vMerge w:val="restart"/>
            <w:tcBorders>
              <w:top w:val="single" w:sz="4" w:space="0" w:color="auto"/>
              <w:left w:val="single" w:sz="4" w:space="0" w:color="auto"/>
              <w:bottom w:val="single" w:sz="4" w:space="0" w:color="auto"/>
              <w:right w:val="single" w:sz="4" w:space="0" w:color="auto"/>
            </w:tcBorders>
            <w:vAlign w:val="center"/>
            <w:hideMark/>
          </w:tcPr>
          <w:p w14:paraId="55132320" w14:textId="72A6A94B" w:rsidR="00720645" w:rsidRPr="00720645" w:rsidRDefault="00720645" w:rsidP="00720645">
            <w:pPr>
              <w:spacing w:after="0" w:line="240" w:lineRule="auto"/>
              <w:rPr>
                <w:rFonts w:ascii="Verdana" w:eastAsia="Times New Roman" w:hAnsi="Verdana" w:cs="Times New Roman"/>
                <w:lang w:eastAsia="cs-CZ"/>
              </w:rPr>
            </w:pPr>
            <w:r>
              <w:rPr>
                <w:rFonts w:ascii="Verdana" w:eastAsia="Times New Roman" w:hAnsi="Verdana" w:cs="Times New Roman"/>
                <w:lang w:eastAsia="cs-CZ"/>
              </w:rPr>
              <w:t>z</w:t>
            </w:r>
            <w:r w:rsidRPr="00720645">
              <w:rPr>
                <w:rFonts w:ascii="Verdana" w:eastAsia="Times New Roman" w:hAnsi="Verdana" w:cs="Times New Roman"/>
                <w:lang w:eastAsia="cs-CZ"/>
              </w:rPr>
              <w:t>ařízení do exteriéru</w:t>
            </w:r>
          </w:p>
        </w:tc>
        <w:tc>
          <w:tcPr>
            <w:tcW w:w="255" w:type="dxa"/>
            <w:tcBorders>
              <w:top w:val="single" w:sz="4" w:space="0" w:color="auto"/>
              <w:left w:val="nil"/>
              <w:bottom w:val="single" w:sz="4" w:space="0" w:color="auto"/>
              <w:right w:val="single" w:sz="4" w:space="0" w:color="auto"/>
            </w:tcBorders>
            <w:noWrap/>
            <w:vAlign w:val="center"/>
            <w:hideMark/>
          </w:tcPr>
          <w:p w14:paraId="5A376F0C"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4</w:t>
            </w:r>
          </w:p>
        </w:tc>
        <w:tc>
          <w:tcPr>
            <w:tcW w:w="4780" w:type="dxa"/>
            <w:tcBorders>
              <w:top w:val="single" w:sz="4" w:space="0" w:color="auto"/>
              <w:left w:val="nil"/>
              <w:bottom w:val="single" w:sz="4" w:space="0" w:color="auto"/>
              <w:right w:val="single" w:sz="4" w:space="0" w:color="auto"/>
            </w:tcBorders>
            <w:noWrap/>
            <w:vAlign w:val="center"/>
            <w:hideMark/>
          </w:tcPr>
          <w:p w14:paraId="1BABF2D5"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na zeď (jednostranný)</w:t>
            </w:r>
          </w:p>
        </w:tc>
      </w:tr>
      <w:tr w:rsidR="00720645" w:rsidRPr="00720645" w14:paraId="1048E653" w14:textId="77777777" w:rsidTr="00053D2E">
        <w:trPr>
          <w:trHeight w:val="225"/>
        </w:trPr>
        <w:tc>
          <w:tcPr>
            <w:tcW w:w="2625" w:type="dxa"/>
            <w:vMerge/>
            <w:tcBorders>
              <w:top w:val="single" w:sz="4" w:space="0" w:color="auto"/>
              <w:left w:val="single" w:sz="4" w:space="0" w:color="auto"/>
              <w:bottom w:val="single" w:sz="4" w:space="0" w:color="auto"/>
              <w:right w:val="single" w:sz="4" w:space="0" w:color="auto"/>
            </w:tcBorders>
            <w:vAlign w:val="center"/>
            <w:hideMark/>
          </w:tcPr>
          <w:p w14:paraId="5581B436" w14:textId="77777777" w:rsidR="00720645" w:rsidRPr="00720645" w:rsidRDefault="00720645" w:rsidP="00720645">
            <w:pPr>
              <w:spacing w:after="0" w:line="240" w:lineRule="auto"/>
              <w:rPr>
                <w:rFonts w:ascii="Verdana" w:eastAsia="Times New Roman" w:hAnsi="Verdana" w:cs="Times New Roman"/>
                <w:lang w:eastAsia="cs-CZ"/>
              </w:rPr>
            </w:pPr>
          </w:p>
        </w:tc>
        <w:tc>
          <w:tcPr>
            <w:tcW w:w="255" w:type="dxa"/>
            <w:tcBorders>
              <w:top w:val="single" w:sz="4" w:space="0" w:color="auto"/>
              <w:left w:val="nil"/>
              <w:bottom w:val="single" w:sz="4" w:space="0" w:color="auto"/>
              <w:right w:val="single" w:sz="4" w:space="0" w:color="auto"/>
            </w:tcBorders>
            <w:noWrap/>
            <w:vAlign w:val="center"/>
            <w:hideMark/>
          </w:tcPr>
          <w:p w14:paraId="6BEB505C"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5</w:t>
            </w:r>
          </w:p>
        </w:tc>
        <w:tc>
          <w:tcPr>
            <w:tcW w:w="4780" w:type="dxa"/>
            <w:tcBorders>
              <w:top w:val="single" w:sz="4" w:space="0" w:color="auto"/>
              <w:left w:val="nil"/>
              <w:bottom w:val="single" w:sz="4" w:space="0" w:color="auto"/>
              <w:right w:val="single" w:sz="4" w:space="0" w:color="auto"/>
            </w:tcBorders>
            <w:noWrap/>
            <w:vAlign w:val="center"/>
            <w:hideMark/>
          </w:tcPr>
          <w:p w14:paraId="3D76C3F8"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volně stojící (jednostranný)</w:t>
            </w:r>
          </w:p>
        </w:tc>
      </w:tr>
      <w:tr w:rsidR="00720645" w:rsidRPr="00720645" w14:paraId="68C514E7" w14:textId="77777777" w:rsidTr="00053D2E">
        <w:trPr>
          <w:trHeight w:val="225"/>
        </w:trPr>
        <w:tc>
          <w:tcPr>
            <w:tcW w:w="2625" w:type="dxa"/>
            <w:vMerge/>
            <w:tcBorders>
              <w:top w:val="single" w:sz="4" w:space="0" w:color="auto"/>
              <w:left w:val="single" w:sz="4" w:space="0" w:color="auto"/>
              <w:bottom w:val="single" w:sz="4" w:space="0" w:color="auto"/>
              <w:right w:val="single" w:sz="4" w:space="0" w:color="auto"/>
            </w:tcBorders>
            <w:vAlign w:val="center"/>
            <w:hideMark/>
          </w:tcPr>
          <w:p w14:paraId="57B8C0D6" w14:textId="77777777" w:rsidR="00720645" w:rsidRPr="00720645" w:rsidRDefault="00720645" w:rsidP="00720645">
            <w:pPr>
              <w:spacing w:after="0" w:line="240" w:lineRule="auto"/>
              <w:rPr>
                <w:rFonts w:ascii="Verdana" w:eastAsia="Times New Roman" w:hAnsi="Verdana" w:cs="Times New Roman"/>
                <w:lang w:eastAsia="cs-CZ"/>
              </w:rPr>
            </w:pPr>
          </w:p>
        </w:tc>
        <w:tc>
          <w:tcPr>
            <w:tcW w:w="255" w:type="dxa"/>
            <w:tcBorders>
              <w:top w:val="single" w:sz="4" w:space="0" w:color="auto"/>
              <w:left w:val="nil"/>
              <w:bottom w:val="single" w:sz="4" w:space="0" w:color="auto"/>
              <w:right w:val="single" w:sz="4" w:space="0" w:color="auto"/>
            </w:tcBorders>
            <w:noWrap/>
            <w:vAlign w:val="center"/>
            <w:hideMark/>
          </w:tcPr>
          <w:p w14:paraId="65CAC4E8" w14:textId="77777777" w:rsidR="00720645" w:rsidRPr="00720645" w:rsidRDefault="00720645" w:rsidP="00720645">
            <w:pPr>
              <w:spacing w:after="0" w:line="240" w:lineRule="auto"/>
              <w:jc w:val="right"/>
              <w:rPr>
                <w:rFonts w:ascii="Verdana" w:eastAsia="Times New Roman" w:hAnsi="Verdana" w:cs="Times New Roman"/>
                <w:lang w:eastAsia="cs-CZ"/>
              </w:rPr>
            </w:pPr>
            <w:r w:rsidRPr="00720645">
              <w:rPr>
                <w:rFonts w:ascii="Verdana" w:eastAsia="Times New Roman" w:hAnsi="Verdana" w:cs="Times New Roman"/>
                <w:lang w:eastAsia="cs-CZ"/>
              </w:rPr>
              <w:t>6</w:t>
            </w:r>
          </w:p>
        </w:tc>
        <w:tc>
          <w:tcPr>
            <w:tcW w:w="4780" w:type="dxa"/>
            <w:tcBorders>
              <w:top w:val="single" w:sz="4" w:space="0" w:color="auto"/>
              <w:left w:val="nil"/>
              <w:bottom w:val="single" w:sz="4" w:space="0" w:color="auto"/>
              <w:right w:val="single" w:sz="4" w:space="0" w:color="auto"/>
            </w:tcBorders>
            <w:noWrap/>
            <w:vAlign w:val="center"/>
            <w:hideMark/>
          </w:tcPr>
          <w:p w14:paraId="2EF0D917" w14:textId="77777777" w:rsidR="00720645" w:rsidRPr="00720645" w:rsidRDefault="00720645" w:rsidP="00720645">
            <w:pPr>
              <w:spacing w:after="0" w:line="240" w:lineRule="auto"/>
              <w:rPr>
                <w:rFonts w:ascii="Verdana" w:eastAsia="Times New Roman" w:hAnsi="Verdana" w:cs="Times New Roman"/>
                <w:lang w:eastAsia="cs-CZ"/>
              </w:rPr>
            </w:pPr>
            <w:r w:rsidRPr="00720645">
              <w:rPr>
                <w:rFonts w:ascii="Verdana" w:eastAsia="Times New Roman" w:hAnsi="Verdana" w:cs="Times New Roman"/>
                <w:lang w:eastAsia="cs-CZ"/>
              </w:rPr>
              <w:t>volně stojící (oboustranný)</w:t>
            </w:r>
          </w:p>
        </w:tc>
      </w:tr>
    </w:tbl>
    <w:p w14:paraId="399928A3" w14:textId="49FAF644" w:rsidR="00720645" w:rsidRDefault="00720645" w:rsidP="00EE33B0">
      <w:pPr>
        <w:jc w:val="both"/>
        <w:rPr>
          <w:b/>
          <w:bCs/>
          <w:u w:val="single"/>
        </w:rPr>
      </w:pPr>
    </w:p>
    <w:p w14:paraId="54FB2D31" w14:textId="77777777" w:rsidR="007E380C" w:rsidRDefault="004F5D96" w:rsidP="00EE33B0">
      <w:pPr>
        <w:jc w:val="both"/>
      </w:pPr>
      <w:r w:rsidRPr="00500D3D">
        <w:t>Veškeré části plnění musí v souladu se zákonem č. 90/2016 Sb</w:t>
      </w:r>
      <w:r w:rsidR="00EB60A4">
        <w:t>.</w:t>
      </w:r>
      <w:r w:rsidRPr="00500D3D">
        <w:t>, o posuzování shody stanovených výrobků při jejich dodávání na trh, disponovat</w:t>
      </w:r>
      <w:r>
        <w:t xml:space="preserve"> prohlášením o shodě, při kterém bylo prokázáno splnění základních technických požadavků stanovených nařízením vlády a být označeny označením CE v případě, že je toto označení vyžadováno nařízením vlády. Zadavatel upozorňuje zejména na nařízení vlády č. 118/2016 Sb</w:t>
      </w:r>
      <w:r w:rsidR="00EB60A4">
        <w:t>.</w:t>
      </w:r>
      <w:r>
        <w:t>, o posuzování shody elektrických zařízení určených pro používání v určitých mezích napětí při jejich dodávání na trh.</w:t>
      </w:r>
      <w:r w:rsidR="00E633A9">
        <w:t xml:space="preserve"> </w:t>
      </w:r>
    </w:p>
    <w:p w14:paraId="31185EE9" w14:textId="20A37595" w:rsidR="003C1E37" w:rsidRDefault="00965ADD" w:rsidP="00505644">
      <w:pPr>
        <w:spacing w:after="0"/>
        <w:jc w:val="both"/>
        <w:rPr>
          <w:ins w:id="0" w:author="Autor"/>
        </w:rPr>
      </w:pPr>
      <w:ins w:id="1" w:author="Autor">
        <w:r w:rsidRPr="00965ADD">
          <w:t xml:space="preserve">Všechny </w:t>
        </w:r>
        <w:r>
          <w:t>typy</w:t>
        </w:r>
        <w:r w:rsidRPr="00965ADD">
          <w:t xml:space="preserve"> </w:t>
        </w:r>
        <w:r w:rsidR="007A5B7D">
          <w:t>HW</w:t>
        </w:r>
        <w:r w:rsidRPr="00965ADD">
          <w:t xml:space="preserve"> musí být provedeny v jednotném materiálovém</w:t>
        </w:r>
        <w:r w:rsidR="00720A39">
          <w:t>, barevném, tvarovém</w:t>
        </w:r>
        <w:r w:rsidRPr="00965ADD">
          <w:t xml:space="preserve"> a designovém řešení tak</w:t>
        </w:r>
        <w:r w:rsidR="007A5B7D">
          <w:t>,</w:t>
        </w:r>
        <w:r w:rsidRPr="00965ADD">
          <w:t xml:space="preserve"> aby tvořily</w:t>
        </w:r>
        <w:r w:rsidR="00720A39">
          <w:t xml:space="preserve"> vizuálně i funkčně</w:t>
        </w:r>
        <w:r w:rsidRPr="00965ADD">
          <w:t xml:space="preserve"> </w:t>
        </w:r>
        <w:r w:rsidR="00C45BBB">
          <w:t>sjednocený</w:t>
        </w:r>
        <w:r w:rsidR="00C45BBB" w:rsidRPr="00965ADD">
          <w:t xml:space="preserve"> </w:t>
        </w:r>
        <w:r w:rsidRPr="00965ADD">
          <w:t>celek</w:t>
        </w:r>
        <w:r w:rsidR="00720A39">
          <w:t xml:space="preserve">. </w:t>
        </w:r>
        <w:r w:rsidR="00720A39" w:rsidRPr="00720A39">
          <w:t>Jednotnost se musí projevit zejména</w:t>
        </w:r>
        <w:r w:rsidR="003C1E37">
          <w:t>:</w:t>
        </w:r>
      </w:ins>
    </w:p>
    <w:p w14:paraId="094CAEC6" w14:textId="5856E297" w:rsidR="00505644" w:rsidRDefault="00720A39" w:rsidP="00C45BBB">
      <w:pPr>
        <w:pStyle w:val="Odstavecseseznamem"/>
        <w:numPr>
          <w:ilvl w:val="0"/>
          <w:numId w:val="36"/>
        </w:numPr>
        <w:spacing w:after="0"/>
        <w:jc w:val="both"/>
        <w:rPr>
          <w:ins w:id="2" w:author="Autor"/>
        </w:rPr>
      </w:pPr>
      <w:ins w:id="3" w:author="Autor">
        <w:r w:rsidRPr="00720A39">
          <w:t>v použitých materiálech, barevné škále, povrchových úpravách, tvarovém řešení kapotáže a konstrukčních detailech. Bez ohledu na rozdílný způsob umístění (na stěnu, volně stojící, jednostranný či oboustranný</w:t>
        </w:r>
        <w:r w:rsidR="00055484">
          <w:t>, příp. exteriérová, interiérová varianta</w:t>
        </w:r>
        <w:r w:rsidRPr="00720A39">
          <w:t xml:space="preserve">) musí být </w:t>
        </w:r>
        <w:r w:rsidR="00C45BBB">
          <w:t>zařízení</w:t>
        </w:r>
        <w:r w:rsidRPr="00720A39">
          <w:t xml:space="preserve"> navržen</w:t>
        </w:r>
        <w:r w:rsidR="00C45BBB">
          <w:t>a</w:t>
        </w:r>
        <w:r w:rsidRPr="00720A39">
          <w:t xml:space="preserve"> tak, aby bylo zajištěno jednotné vizuální a funkční působení a bylo možné je vnímat jako součást jednoho uceleného systému zařízení</w:t>
        </w:r>
        <w:r w:rsidR="00C45BBB">
          <w:t>.</w:t>
        </w:r>
      </w:ins>
    </w:p>
    <w:p w14:paraId="1F3F239E" w14:textId="4A733EE4" w:rsidR="00505644" w:rsidRDefault="00BF5691" w:rsidP="00505644">
      <w:pPr>
        <w:pStyle w:val="Odstavecseseznamem"/>
        <w:numPr>
          <w:ilvl w:val="0"/>
          <w:numId w:val="36"/>
        </w:numPr>
        <w:jc w:val="both"/>
        <w:rPr>
          <w:ins w:id="4" w:author="Autor"/>
        </w:rPr>
      </w:pPr>
      <w:ins w:id="5" w:author="Autor">
        <w:r>
          <w:t xml:space="preserve">stejný </w:t>
        </w:r>
        <w:r w:rsidR="00505644">
          <w:t>rádius</w:t>
        </w:r>
        <w:r>
          <w:t xml:space="preserve"> rohů kapotáže u všech</w:t>
        </w:r>
        <w:r w:rsidR="00505644">
          <w:t xml:space="preserve"> nabízených</w:t>
        </w:r>
        <w:r>
          <w:t xml:space="preserve"> typů</w:t>
        </w:r>
        <w:r w:rsidR="00C45BBB">
          <w:t>.</w:t>
        </w:r>
      </w:ins>
    </w:p>
    <w:p w14:paraId="3FB9224E" w14:textId="02AB5340" w:rsidR="00811F42" w:rsidRPr="00500D3D" w:rsidRDefault="00BF5691" w:rsidP="00505644">
      <w:pPr>
        <w:pStyle w:val="Odstavecseseznamem"/>
        <w:numPr>
          <w:ilvl w:val="0"/>
          <w:numId w:val="36"/>
        </w:numPr>
        <w:jc w:val="both"/>
        <w:rPr>
          <w:ins w:id="6" w:author="Autor"/>
        </w:rPr>
      </w:pPr>
      <w:ins w:id="7" w:author="Autor">
        <w:r>
          <w:t>rozdíl v šířkách okraje zobrazovací plochy</w:t>
        </w:r>
        <w:r w:rsidR="007A5B7D">
          <w:t xml:space="preserve"> u jednotlivých</w:t>
        </w:r>
        <w:r w:rsidR="0042788E">
          <w:t xml:space="preserve"> typů HW nesmí překročit</w:t>
        </w:r>
        <w:r>
          <w:t xml:space="preserve"> 30 % (z nejvyšší hodnoty)</w:t>
        </w:r>
        <w:r w:rsidR="00C45BBB">
          <w:t>.</w:t>
        </w:r>
        <w:r>
          <w:t xml:space="preserve"> </w:t>
        </w:r>
      </w:ins>
    </w:p>
    <w:p w14:paraId="13C5CBB2" w14:textId="098E77DE" w:rsidR="004624E8" w:rsidRPr="008A767B" w:rsidRDefault="004624E8" w:rsidP="00EE33B0">
      <w:pPr>
        <w:jc w:val="both"/>
        <w:rPr>
          <w:b/>
          <w:bCs/>
          <w:sz w:val="20"/>
          <w:szCs w:val="20"/>
          <w:u w:val="single"/>
        </w:rPr>
      </w:pPr>
      <w:r w:rsidRPr="008A767B">
        <w:rPr>
          <w:b/>
          <w:bCs/>
          <w:sz w:val="20"/>
          <w:szCs w:val="20"/>
          <w:u w:val="single"/>
        </w:rPr>
        <w:t>Zobrazovač</w:t>
      </w:r>
    </w:p>
    <w:p w14:paraId="37A49AC0" w14:textId="76BF79A9" w:rsidR="004624E8" w:rsidRPr="004624E8" w:rsidRDefault="004624E8" w:rsidP="00EE33B0">
      <w:pPr>
        <w:jc w:val="both"/>
        <w:rPr>
          <w:u w:val="single"/>
        </w:rPr>
      </w:pPr>
      <w:r w:rsidRPr="004624E8">
        <w:rPr>
          <w:u w:val="single"/>
        </w:rPr>
        <w:t>Zobrazovací panel</w:t>
      </w:r>
    </w:p>
    <w:p w14:paraId="40D190D7" w14:textId="0BCD6C7E" w:rsidR="004624E8" w:rsidRDefault="004624E8" w:rsidP="00EE33B0">
      <w:pPr>
        <w:pStyle w:val="Odstavecseseznamem"/>
        <w:numPr>
          <w:ilvl w:val="0"/>
          <w:numId w:val="24"/>
        </w:numPr>
        <w:spacing w:after="0" w:line="240" w:lineRule="auto"/>
        <w:jc w:val="both"/>
      </w:pPr>
      <w:r>
        <w:t>Velikost aktivní zobrazovací plochy panelu</w:t>
      </w:r>
      <w:r w:rsidR="00CF2C83">
        <w:t xml:space="preserve"> </w:t>
      </w:r>
      <w:del w:id="8" w:author="Autor">
        <w:r>
          <w:delText>minimálně 54“, maximálně 60</w:delText>
        </w:r>
      </w:del>
      <w:ins w:id="9" w:author="Autor">
        <w:r w:rsidR="00CF2C83">
          <w:t>bude</w:t>
        </w:r>
        <w:r>
          <w:t xml:space="preserve"> </w:t>
        </w:r>
        <w:r w:rsidR="00B10A7F">
          <w:t>55</w:t>
        </w:r>
      </w:ins>
      <w:r>
        <w:t>“.</w:t>
      </w:r>
    </w:p>
    <w:p w14:paraId="42AE60D2" w14:textId="77777777" w:rsidR="004624E8" w:rsidRPr="0019594C" w:rsidRDefault="004624E8" w:rsidP="00EE33B0">
      <w:pPr>
        <w:pStyle w:val="Odstavecseseznamem"/>
        <w:numPr>
          <w:ilvl w:val="0"/>
          <w:numId w:val="24"/>
        </w:numPr>
        <w:spacing w:after="0" w:line="240" w:lineRule="auto"/>
        <w:jc w:val="both"/>
      </w:pPr>
      <w:r w:rsidRPr="008A767B">
        <w:t xml:space="preserve">Rozlišení minimálně FullHD (1920 x 1080 </w:t>
      </w:r>
      <w:proofErr w:type="spellStart"/>
      <w:r w:rsidRPr="008A767B">
        <w:t>px</w:t>
      </w:r>
      <w:proofErr w:type="spellEnd"/>
      <w:r w:rsidRPr="008A767B">
        <w:t>)</w:t>
      </w:r>
      <w:r w:rsidRPr="0019594C">
        <w:t>.</w:t>
      </w:r>
    </w:p>
    <w:p w14:paraId="36C53487" w14:textId="77777777" w:rsidR="004624E8" w:rsidRPr="0019594C" w:rsidRDefault="004624E8" w:rsidP="00EE33B0">
      <w:pPr>
        <w:pStyle w:val="Odstavecseseznamem"/>
        <w:numPr>
          <w:ilvl w:val="0"/>
          <w:numId w:val="24"/>
        </w:numPr>
        <w:spacing w:after="0" w:line="240" w:lineRule="auto"/>
        <w:jc w:val="both"/>
      </w:pPr>
      <w:r w:rsidRPr="008A767B">
        <w:t>Minimálně jeden vstup HDMI.</w:t>
      </w:r>
    </w:p>
    <w:p w14:paraId="467CE986" w14:textId="77777777" w:rsidR="004624E8" w:rsidRPr="0019594C" w:rsidRDefault="004624E8" w:rsidP="00EE33B0">
      <w:pPr>
        <w:pStyle w:val="Odstavecseseznamem"/>
        <w:numPr>
          <w:ilvl w:val="0"/>
          <w:numId w:val="24"/>
        </w:numPr>
        <w:spacing w:after="0" w:line="240" w:lineRule="auto"/>
        <w:jc w:val="both"/>
      </w:pPr>
      <w:r w:rsidRPr="008A767B">
        <w:t xml:space="preserve">Kapacitní dotykové ovládání na celé zobrazovací ploše s podporou </w:t>
      </w:r>
      <w:proofErr w:type="spellStart"/>
      <w:r w:rsidRPr="008A767B">
        <w:t>multi-touch</w:t>
      </w:r>
      <w:proofErr w:type="spellEnd"/>
      <w:r w:rsidRPr="008A767B">
        <w:t>.</w:t>
      </w:r>
    </w:p>
    <w:p w14:paraId="41178249" w14:textId="73684E5B" w:rsidR="004624E8" w:rsidRPr="0019594C" w:rsidRDefault="004624E8" w:rsidP="00EE33B0">
      <w:pPr>
        <w:pStyle w:val="Odstavecseseznamem"/>
        <w:numPr>
          <w:ilvl w:val="0"/>
          <w:numId w:val="24"/>
        </w:numPr>
        <w:spacing w:after="0" w:line="240" w:lineRule="auto"/>
        <w:jc w:val="both"/>
      </w:pPr>
      <w:r w:rsidRPr="0019594C">
        <w:t xml:space="preserve">Svítivost zobrazovacího panelu: </w:t>
      </w:r>
      <w:r w:rsidR="003040E6" w:rsidRPr="0019594C">
        <w:t xml:space="preserve">minimální </w:t>
      </w:r>
      <w:r w:rsidRPr="0019594C">
        <w:t>hodnota</w:t>
      </w:r>
      <w:r w:rsidR="003040E6" w:rsidRPr="0019594C">
        <w:t xml:space="preserve"> maximální</w:t>
      </w:r>
      <w:r w:rsidRPr="0019594C">
        <w:t xml:space="preserve"> svítivosti </w:t>
      </w:r>
      <w:r w:rsidR="00802364" w:rsidRPr="00E856E0">
        <w:t>800</w:t>
      </w:r>
      <w:r w:rsidRPr="00E856E0">
        <w:t xml:space="preserve"> nit</w:t>
      </w:r>
      <w:ins w:id="10" w:author="Autor">
        <w:r w:rsidR="00E856E0" w:rsidRPr="00E856E0">
          <w:t xml:space="preserve"> pro zařízení do interiéru a 2500 nit pro zařízení do exteriéru</w:t>
        </w:r>
      </w:ins>
      <w:r w:rsidRPr="0019594C">
        <w:t>; s automatickou regulací svítivosti dle intenzity okolního osvětlení (přímé sluneční osvětlení, denní vs. umělé osvětlení, noční režim apod.).</w:t>
      </w:r>
    </w:p>
    <w:p w14:paraId="3DEE04BC" w14:textId="77777777" w:rsidR="004624E8" w:rsidRPr="0019594C" w:rsidRDefault="004624E8" w:rsidP="00EE33B0">
      <w:pPr>
        <w:pStyle w:val="Odstavecseseznamem"/>
        <w:numPr>
          <w:ilvl w:val="0"/>
          <w:numId w:val="24"/>
        </w:numPr>
        <w:spacing w:after="0" w:line="240" w:lineRule="auto"/>
        <w:jc w:val="both"/>
      </w:pPr>
      <w:r w:rsidRPr="008A767B">
        <w:t>Zobrazovač neobsahuje TV tuner.</w:t>
      </w:r>
    </w:p>
    <w:p w14:paraId="6F386E72" w14:textId="77777777" w:rsidR="004624E8" w:rsidRDefault="004624E8" w:rsidP="00EE33B0">
      <w:pPr>
        <w:pStyle w:val="Odstavecseseznamem"/>
        <w:numPr>
          <w:ilvl w:val="0"/>
          <w:numId w:val="24"/>
        </w:numPr>
        <w:spacing w:after="0" w:line="240" w:lineRule="auto"/>
        <w:jc w:val="both"/>
      </w:pPr>
      <w:r w:rsidRPr="0019594C">
        <w:t>Pokud je panel vybaven IR ovládáním, musí</w:t>
      </w:r>
      <w:r>
        <w:t xml:space="preserve"> mít možnost trvalého vypnutí nebo uzamčení IR ovládání a možnost jeho zapnutí nebo odemčení pro případnou konfiguraci.</w:t>
      </w:r>
    </w:p>
    <w:p w14:paraId="62F1F68F" w14:textId="77777777" w:rsidR="004624E8" w:rsidRDefault="004624E8" w:rsidP="00EE33B0">
      <w:pPr>
        <w:pStyle w:val="Odstavecseseznamem"/>
        <w:numPr>
          <w:ilvl w:val="0"/>
          <w:numId w:val="24"/>
        </w:numPr>
        <w:spacing w:after="0" w:line="240" w:lineRule="auto"/>
        <w:jc w:val="both"/>
      </w:pPr>
      <w:r>
        <w:t xml:space="preserve">Pokud je panel vybaven </w:t>
      </w:r>
      <w:proofErr w:type="spellStart"/>
      <w:r>
        <w:t>WiFi</w:t>
      </w:r>
      <w:proofErr w:type="spellEnd"/>
      <w:r>
        <w:t xml:space="preserve"> nebo Bluetooth, musí být možné je vypnout.</w:t>
      </w:r>
    </w:p>
    <w:p w14:paraId="7E4857B2" w14:textId="0CFE18DC" w:rsidR="00363A0D" w:rsidRDefault="00E856E0" w:rsidP="00E856E0">
      <w:pPr>
        <w:pStyle w:val="Odstavecseseznamem"/>
        <w:numPr>
          <w:ilvl w:val="0"/>
          <w:numId w:val="24"/>
        </w:numPr>
        <w:spacing w:after="0" w:line="240" w:lineRule="auto"/>
        <w:jc w:val="both"/>
        <w:rPr>
          <w:ins w:id="11" w:author="Autor"/>
        </w:rPr>
      </w:pPr>
      <w:ins w:id="12" w:author="Autor">
        <w:r>
          <w:lastRenderedPageBreak/>
          <w:t>Spodní hrana aktivní zobrazovací plochy elektronického panelu musí být umístěna ve výšce 700 mm až 850 mm od úrovně podlahy. Tato výška je stanovena s ohledem na ergonomii ovládání, přístupnost pro uživatele různých výšek a zajištění pohodlného čtení a zadávání údajů.</w:t>
        </w:r>
      </w:ins>
    </w:p>
    <w:p w14:paraId="778CC28F" w14:textId="77777777" w:rsidR="004624E8" w:rsidRPr="004624E8" w:rsidRDefault="004624E8" w:rsidP="00EE33B0">
      <w:pPr>
        <w:spacing w:before="240"/>
        <w:jc w:val="both"/>
        <w:rPr>
          <w:u w:val="single"/>
        </w:rPr>
      </w:pPr>
      <w:r w:rsidRPr="004624E8">
        <w:rPr>
          <w:u w:val="single"/>
        </w:rPr>
        <w:t>Stojan / držák / kapotáž</w:t>
      </w:r>
    </w:p>
    <w:p w14:paraId="6E10D664" w14:textId="77777777" w:rsidR="004624E8" w:rsidRPr="00345C76" w:rsidRDefault="004624E8" w:rsidP="00EE33B0">
      <w:pPr>
        <w:pStyle w:val="Odstavecseseznamem"/>
        <w:numPr>
          <w:ilvl w:val="0"/>
          <w:numId w:val="25"/>
        </w:numPr>
        <w:spacing w:line="240" w:lineRule="auto"/>
        <w:ind w:left="714" w:hanging="357"/>
        <w:jc w:val="both"/>
      </w:pPr>
      <w:r w:rsidRPr="00345C76">
        <w:t>Povrchová úprava kapotáže v barvě RAL 7016.</w:t>
      </w:r>
    </w:p>
    <w:p w14:paraId="16FDB0A5" w14:textId="77777777" w:rsidR="004624E8" w:rsidRDefault="004624E8" w:rsidP="00EE33B0">
      <w:pPr>
        <w:pStyle w:val="Odstavecseseznamem"/>
        <w:numPr>
          <w:ilvl w:val="0"/>
          <w:numId w:val="25"/>
        </w:numPr>
        <w:spacing w:line="240" w:lineRule="auto"/>
        <w:ind w:left="714" w:hanging="357"/>
        <w:jc w:val="both"/>
      </w:pPr>
      <w:r>
        <w:t>Kapotované anti-vandal provedení.</w:t>
      </w:r>
    </w:p>
    <w:p w14:paraId="7CA60287" w14:textId="4359FAF0" w:rsidR="00055484" w:rsidRDefault="00055484" w:rsidP="00EE33B0">
      <w:pPr>
        <w:pStyle w:val="Odstavecseseznamem"/>
        <w:numPr>
          <w:ilvl w:val="0"/>
          <w:numId w:val="25"/>
        </w:numPr>
        <w:spacing w:line="240" w:lineRule="auto"/>
        <w:ind w:left="714" w:hanging="357"/>
        <w:jc w:val="both"/>
        <w:rPr>
          <w:ins w:id="13" w:author="Autor"/>
        </w:rPr>
      </w:pPr>
      <w:ins w:id="14" w:author="Autor">
        <w:r>
          <w:t>Stupeň odolnosti skla proti nárazům IK10.</w:t>
        </w:r>
        <w:r w:rsidDel="007B7A32">
          <w:rPr>
            <w:rStyle w:val="Odkaznakoment"/>
          </w:rPr>
          <w:t xml:space="preserve"> </w:t>
        </w:r>
      </w:ins>
    </w:p>
    <w:p w14:paraId="38BB908A" w14:textId="070EF19B" w:rsidR="00E856E0" w:rsidRDefault="00E856E0" w:rsidP="00E856E0">
      <w:pPr>
        <w:pStyle w:val="Odstavecseseznamem"/>
        <w:numPr>
          <w:ilvl w:val="0"/>
          <w:numId w:val="25"/>
        </w:numPr>
        <w:spacing w:line="240" w:lineRule="auto"/>
        <w:jc w:val="both"/>
        <w:rPr>
          <w:ins w:id="15" w:author="Autor"/>
        </w:rPr>
      </w:pPr>
      <w:ins w:id="16" w:author="Autor">
        <w:r>
          <w:t>Maximální přípustná hloubka hlavní konstrukce</w:t>
        </w:r>
        <w:r w:rsidR="007E6B6E">
          <w:t xml:space="preserve"> jednostranného</w:t>
        </w:r>
        <w:r>
          <w:t xml:space="preserve"> </w:t>
        </w:r>
        <w:r w:rsidR="0042788E">
          <w:t>volně stojícího typu zařízení</w:t>
        </w:r>
        <w:r>
          <w:t xml:space="preserve"> (bez započtení patky) je 250 mm. Tento rozměr se vztahuje na nejhlubší bod konstrukce měřený ve vodorovném směru od čelní plochy panelu směrem dozadu, bez započtení případných kotevních nebo stabilizačních prvků (např. patky, montážní konzoly).</w:t>
        </w:r>
      </w:ins>
    </w:p>
    <w:p w14:paraId="1D6E563A" w14:textId="77777777" w:rsidR="004624E8" w:rsidRDefault="004624E8" w:rsidP="00EE33B0">
      <w:pPr>
        <w:pStyle w:val="Odstavecseseznamem"/>
        <w:numPr>
          <w:ilvl w:val="0"/>
          <w:numId w:val="25"/>
        </w:numPr>
        <w:spacing w:line="240" w:lineRule="auto"/>
        <w:ind w:left="714" w:hanging="357"/>
        <w:jc w:val="both"/>
      </w:pPr>
      <w:r>
        <w:t>Speciální povrchová úprava, která usnadňuje odstranění případných graffiti.</w:t>
      </w:r>
    </w:p>
    <w:p w14:paraId="2CEEAFF6" w14:textId="62C7CE2D" w:rsidR="004624E8" w:rsidRDefault="004624E8" w:rsidP="00EE33B0">
      <w:pPr>
        <w:pStyle w:val="Odstavecseseznamem"/>
        <w:numPr>
          <w:ilvl w:val="0"/>
          <w:numId w:val="25"/>
        </w:numPr>
        <w:spacing w:line="240" w:lineRule="auto"/>
        <w:ind w:left="714" w:hanging="357"/>
        <w:jc w:val="both"/>
      </w:pPr>
      <w:r>
        <w:t xml:space="preserve">Povrchová úprava kapotáže a konstrukce bude provedena s antikorozní úpravou povrchu </w:t>
      </w:r>
      <w:del w:id="17" w:author="Autor">
        <w:r>
          <w:delText xml:space="preserve">žárovým </w:delText>
        </w:r>
      </w:del>
      <w:r>
        <w:t>zinkováním ponorem nebo nástřikem (</w:t>
      </w:r>
      <w:r w:rsidRPr="00345C76">
        <w:t>minimální</w:t>
      </w:r>
      <w:r>
        <w:t xml:space="preserve"> tloušťka povlaku 70 </w:t>
      </w:r>
      <w:proofErr w:type="spellStart"/>
      <w:r>
        <w:t>μm</w:t>
      </w:r>
      <w:proofErr w:type="spellEnd"/>
      <w:r>
        <w:t xml:space="preserve">) s následnou finální povrchovou úpravou polyesterovým práškovým vypalovacím lakem (minimální tloušťka povlaku 80 </w:t>
      </w:r>
      <w:proofErr w:type="spellStart"/>
      <w:r>
        <w:t>μm</w:t>
      </w:r>
      <w:proofErr w:type="spellEnd"/>
      <w:r>
        <w:t>) v jemné struktuře mat, nebo tomu ekvivalentní povrchovou úpravou.</w:t>
      </w:r>
    </w:p>
    <w:p w14:paraId="263D7B3A" w14:textId="77777777" w:rsidR="004624E8" w:rsidRDefault="004624E8" w:rsidP="00EE33B0">
      <w:pPr>
        <w:pStyle w:val="Odstavecseseznamem"/>
        <w:numPr>
          <w:ilvl w:val="0"/>
          <w:numId w:val="25"/>
        </w:numPr>
        <w:spacing w:line="240" w:lineRule="auto"/>
        <w:ind w:left="714" w:hanging="357"/>
        <w:jc w:val="both"/>
        <w:rPr>
          <w:del w:id="18" w:author="Autor"/>
        </w:rPr>
      </w:pPr>
      <w:del w:id="19" w:author="Autor">
        <w:r>
          <w:delText>Kapotáž provedená s minimálním rádiusem rohů. Kapotáž panelu po celém svém obvodu přiléhající ke zdi (pro variantu montáž na zeď).</w:delText>
        </w:r>
      </w:del>
    </w:p>
    <w:p w14:paraId="076A91AE" w14:textId="4CDA4BC0" w:rsidR="0042788E" w:rsidRDefault="00CF2C83" w:rsidP="00EE33B0">
      <w:pPr>
        <w:pStyle w:val="Odstavecseseznamem"/>
        <w:numPr>
          <w:ilvl w:val="0"/>
          <w:numId w:val="25"/>
        </w:numPr>
        <w:spacing w:line="240" w:lineRule="auto"/>
        <w:ind w:left="714" w:hanging="357"/>
        <w:jc w:val="both"/>
        <w:rPr>
          <w:ins w:id="20" w:author="Autor"/>
        </w:rPr>
      </w:pPr>
      <w:ins w:id="21" w:author="Autor">
        <w:r w:rsidRPr="00CF2C83">
          <w:t>Úprava spodní části kapotáže</w:t>
        </w:r>
        <w:r w:rsidR="007C1C5B">
          <w:t xml:space="preserve"> (noha)</w:t>
        </w:r>
        <w:r w:rsidR="00465996">
          <w:t>, nebo její část, která je v bezprostředním kontaktu se zemí,</w:t>
        </w:r>
        <w:r w:rsidR="00155FB0">
          <w:t xml:space="preserve"> bude provedena</w:t>
        </w:r>
        <w:r w:rsidRPr="00CF2C83">
          <w:t xml:space="preserve"> s</w:t>
        </w:r>
        <w:r w:rsidR="00155FB0">
          <w:t> antikorozní úpravou vhodnou</w:t>
        </w:r>
        <w:r w:rsidRPr="00CF2C83">
          <w:t xml:space="preserve"> pro umístění v prostředí se zvýšenou zátěží (např. kontakt se zvířaty, </w:t>
        </w:r>
        <w:r>
          <w:t xml:space="preserve">spodní </w:t>
        </w:r>
        <w:r w:rsidRPr="00CF2C83">
          <w:t>vlhkost</w:t>
        </w:r>
        <w:r w:rsidR="0042788E">
          <w:t xml:space="preserve">, podlahové mycí </w:t>
        </w:r>
        <w:proofErr w:type="gramStart"/>
        <w:r w:rsidR="0042788E">
          <w:t>stroje,</w:t>
        </w:r>
        <w:proofErr w:type="gramEnd"/>
        <w:r w:rsidRPr="00CF2C83">
          <w:t xml:space="preserve"> apod.)</w:t>
        </w:r>
        <w:r w:rsidR="00EF29B4">
          <w:t>.</w:t>
        </w:r>
      </w:ins>
    </w:p>
    <w:p w14:paraId="5C16F428" w14:textId="618E7B75" w:rsidR="007E6B6E" w:rsidRDefault="00465996" w:rsidP="00EE33B0">
      <w:pPr>
        <w:pStyle w:val="Odstavecseseznamem"/>
        <w:numPr>
          <w:ilvl w:val="0"/>
          <w:numId w:val="25"/>
        </w:numPr>
        <w:spacing w:line="240" w:lineRule="auto"/>
        <w:ind w:left="714" w:hanging="357"/>
        <w:jc w:val="both"/>
        <w:rPr>
          <w:ins w:id="22" w:author="Autor"/>
        </w:rPr>
      </w:pPr>
      <w:ins w:id="23" w:author="Autor">
        <w:r>
          <w:t xml:space="preserve">Provedení kapotáže je požadováno </w:t>
        </w:r>
        <w:r w:rsidR="007E6B6E">
          <w:t>s minimálním rádiusem</w:t>
        </w:r>
        <w:r w:rsidR="00A87DC2">
          <w:t xml:space="preserve"> </w:t>
        </w:r>
        <w:r w:rsidR="00A87DC2" w:rsidRPr="0028253D">
          <w:t>rohů (poloměr zakřivení min. 1 mm, max. 10 mm)</w:t>
        </w:r>
        <w:r w:rsidR="007E6B6E" w:rsidRPr="00A87DC2">
          <w:t>,</w:t>
        </w:r>
        <w:r w:rsidR="007E6B6E">
          <w:t xml:space="preserve"> které vizuálně odpovídá ostřeji definovaným hranám. Cílem je dosažení technického a moderního vzhledu zařízení, který je v souladu s designovým standardem </w:t>
        </w:r>
        <w:r w:rsidR="0042788E">
          <w:t>Kupujícího</w:t>
        </w:r>
        <w:r w:rsidR="007E6B6E">
          <w:t>.</w:t>
        </w:r>
      </w:ins>
    </w:p>
    <w:p w14:paraId="133AF849" w14:textId="402F17DE" w:rsidR="00314977" w:rsidRDefault="004624E8" w:rsidP="00EE33B0">
      <w:pPr>
        <w:pStyle w:val="Odstavecseseznamem"/>
        <w:numPr>
          <w:ilvl w:val="0"/>
          <w:numId w:val="25"/>
        </w:numPr>
        <w:spacing w:line="240" w:lineRule="auto"/>
        <w:ind w:left="714" w:hanging="357"/>
        <w:jc w:val="both"/>
      </w:pPr>
      <w:r>
        <w:t>Možnost přístupu k počítači/routeru a jejich portům pouze po otevření kapotáže</w:t>
      </w:r>
      <w:ins w:id="24" w:author="Autor">
        <w:r w:rsidR="00155FB0">
          <w:t>.</w:t>
        </w:r>
      </w:ins>
      <w:r w:rsidR="00155FB0">
        <w:t xml:space="preserve"> P</w:t>
      </w:r>
      <w:r>
        <w:t>o otevření kapotáže musí být umožněn snadný přístup pro údržbu, opravy nebo výměnu počítače/routeru</w:t>
      </w:r>
      <w:r w:rsidR="007C5734">
        <w:t>,</w:t>
      </w:r>
      <w:r>
        <w:t xml:space="preserve"> a to i v případě, že je panel nainstalován na zdi.</w:t>
      </w:r>
      <w:r w:rsidR="00155FB0">
        <w:t xml:space="preserve"> </w:t>
      </w:r>
    </w:p>
    <w:p w14:paraId="718207C4" w14:textId="240AD698" w:rsidR="00314977" w:rsidRDefault="004624E8" w:rsidP="00EE33B0">
      <w:pPr>
        <w:pStyle w:val="Odstavecseseznamem"/>
        <w:numPr>
          <w:ilvl w:val="0"/>
          <w:numId w:val="25"/>
        </w:numPr>
        <w:spacing w:line="240" w:lineRule="auto"/>
        <w:ind w:left="714" w:hanging="357"/>
        <w:jc w:val="both"/>
        <w:rPr>
          <w:ins w:id="25" w:author="Autor"/>
        </w:rPr>
      </w:pPr>
      <w:del w:id="26" w:author="Autor">
        <w:r>
          <w:delText>Součástí nabídky je technický list s rozměry</w:delText>
        </w:r>
      </w:del>
      <w:ins w:id="27" w:author="Autor">
        <w:r w:rsidR="00155FB0">
          <w:t>Otevírací mechanismus</w:t>
        </w:r>
      </w:ins>
      <w:r w:rsidR="00155FB0">
        <w:t xml:space="preserve"> kapotáže </w:t>
      </w:r>
      <w:del w:id="28" w:author="Autor">
        <w:r>
          <w:delText>panelu, fotodokumentace kapotáže včetně provedení jeho uchycení (</w:delText>
        </w:r>
      </w:del>
      <w:ins w:id="29" w:author="Autor">
        <w:r w:rsidR="00155FB0">
          <w:t>(dveře)</w:t>
        </w:r>
        <w:r w:rsidR="00155FB0" w:rsidRPr="00155FB0">
          <w:t xml:space="preserve"> musí být vybaven </w:t>
        </w:r>
        <w:r w:rsidR="00465996">
          <w:t>mechani</w:t>
        </w:r>
        <w:r w:rsidR="00E03FE4">
          <w:t>s</w:t>
        </w:r>
        <w:r w:rsidR="00465996">
          <w:t>mem</w:t>
        </w:r>
        <w:r w:rsidR="00155FB0" w:rsidRPr="00155FB0">
          <w:t xml:space="preserve"> umožňujícím jejich aretaci v otevřené poloze</w:t>
        </w:r>
        <w:r w:rsidR="00155FB0">
          <w:t>.</w:t>
        </w:r>
        <w:r w:rsidR="00F71FA6">
          <w:t xml:space="preserve"> </w:t>
        </w:r>
      </w:ins>
    </w:p>
    <w:p w14:paraId="517D96A2" w14:textId="365E2005" w:rsidR="00456138" w:rsidRDefault="00F71FA6" w:rsidP="00EE33B0">
      <w:pPr>
        <w:pStyle w:val="Odstavecseseznamem"/>
        <w:numPr>
          <w:ilvl w:val="0"/>
          <w:numId w:val="25"/>
        </w:numPr>
        <w:spacing w:line="240" w:lineRule="auto"/>
        <w:ind w:left="714" w:hanging="357"/>
        <w:jc w:val="both"/>
      </w:pPr>
      <w:ins w:id="30" w:author="Autor">
        <w:r>
          <w:t xml:space="preserve">U </w:t>
        </w:r>
        <w:r w:rsidR="00456138">
          <w:t xml:space="preserve">zařízení </w:t>
        </w:r>
        <w:r w:rsidR="00A24A7D">
          <w:t xml:space="preserve">volně stojících </w:t>
        </w:r>
        <w:r>
          <w:t>jednostranných</w:t>
        </w:r>
        <w:r w:rsidR="00B10A7F">
          <w:t xml:space="preserve"> a panelů určených k umístění </w:t>
        </w:r>
      </w:ins>
      <w:r w:rsidR="00B10A7F">
        <w:t>na zeď</w:t>
      </w:r>
      <w:del w:id="31" w:author="Autor">
        <w:r w:rsidR="004624E8">
          <w:delText xml:space="preserve"> nebo k podlaze) a způsobu</w:delText>
        </w:r>
      </w:del>
      <w:ins w:id="32" w:author="Autor">
        <w:r w:rsidR="00B10A7F">
          <w:t>, je požadováno</w:t>
        </w:r>
      </w:ins>
      <w:r>
        <w:t xml:space="preserve"> otevírání </w:t>
      </w:r>
      <w:del w:id="33" w:author="Autor">
        <w:r w:rsidR="004624E8">
          <w:delText>panelu.</w:delText>
        </w:r>
      </w:del>
      <w:ins w:id="34" w:author="Autor">
        <w:r w:rsidR="00A24A7D">
          <w:t xml:space="preserve">kapotáže </w:t>
        </w:r>
        <w:r>
          <w:t>z čelní strany.</w:t>
        </w:r>
        <w:r w:rsidR="002E34EB">
          <w:t xml:space="preserve"> </w:t>
        </w:r>
      </w:ins>
    </w:p>
    <w:p w14:paraId="53FF34B6" w14:textId="77777777" w:rsidR="004624E8" w:rsidRDefault="004624E8" w:rsidP="00EE33B0">
      <w:pPr>
        <w:pStyle w:val="Odstavecseseznamem"/>
        <w:numPr>
          <w:ilvl w:val="0"/>
          <w:numId w:val="25"/>
        </w:numPr>
        <w:spacing w:line="240" w:lineRule="auto"/>
        <w:ind w:left="714" w:hanging="357"/>
        <w:jc w:val="both"/>
        <w:rPr>
          <w:del w:id="35" w:author="Autor"/>
        </w:rPr>
      </w:pPr>
      <w:del w:id="36" w:author="Autor">
        <w:r>
          <w:delText>Pokud jsou součástí panelu čidla otevření, otřesu, intenzity osvětlení, teplotní čidla, kamery atp. Součástí nabídky je i dokumentace k těmto čidlům včetně jejich zapojení a jejich komunikačního rozhraní.</w:delText>
        </w:r>
      </w:del>
    </w:p>
    <w:p w14:paraId="68E39339" w14:textId="5796DBDD" w:rsidR="004624E8" w:rsidRDefault="002E34EB" w:rsidP="00EE33B0">
      <w:pPr>
        <w:pStyle w:val="Odstavecseseznamem"/>
        <w:numPr>
          <w:ilvl w:val="0"/>
          <w:numId w:val="25"/>
        </w:numPr>
        <w:spacing w:line="240" w:lineRule="auto"/>
        <w:ind w:left="714" w:hanging="357"/>
        <w:jc w:val="both"/>
        <w:rPr>
          <w:ins w:id="37" w:author="Autor"/>
        </w:rPr>
      </w:pPr>
      <w:ins w:id="38" w:author="Autor">
        <w:r>
          <w:t>Zařízení určené</w:t>
        </w:r>
        <w:r w:rsidR="00314977">
          <w:t xml:space="preserve"> pro montáž</w:t>
        </w:r>
        <w:r>
          <w:t xml:space="preserve"> na zeď musí umožnit </w:t>
        </w:r>
        <w:r w:rsidR="00314977">
          <w:t xml:space="preserve">instalaci do niky. Konstrukce otevíracího mechanismu dveří </w:t>
        </w:r>
        <w:r w:rsidR="00314977" w:rsidRPr="00314977">
          <w:t>musí umožnit jejich otevření bez nutnosti zvětšených bočních instalačních mezer.</w:t>
        </w:r>
      </w:ins>
    </w:p>
    <w:p w14:paraId="5C2202B4" w14:textId="420B983E" w:rsidR="00505644" w:rsidRDefault="00456138" w:rsidP="00505644">
      <w:pPr>
        <w:pStyle w:val="Odstavecseseznamem"/>
        <w:numPr>
          <w:ilvl w:val="0"/>
          <w:numId w:val="25"/>
        </w:numPr>
        <w:spacing w:line="240" w:lineRule="auto"/>
        <w:ind w:left="714" w:hanging="357"/>
        <w:jc w:val="both"/>
        <w:rPr>
          <w:ins w:id="39" w:author="Autor"/>
        </w:rPr>
      </w:pPr>
      <w:ins w:id="40" w:author="Autor">
        <w:r>
          <w:t>Zařízení budou vybavena</w:t>
        </w:r>
        <w:r w:rsidR="0053482C">
          <w:t xml:space="preserve"> </w:t>
        </w:r>
        <w:bookmarkStart w:id="41" w:name="_Hlk209603801"/>
        <w:r w:rsidR="00A231B2">
          <w:t>senzor</w:t>
        </w:r>
        <w:r>
          <w:t>em</w:t>
        </w:r>
        <w:r w:rsidR="00A231B2">
          <w:t xml:space="preserve"> otevření dveří, senzor</w:t>
        </w:r>
        <w:r>
          <w:t>em</w:t>
        </w:r>
        <w:r w:rsidR="00A231B2">
          <w:t xml:space="preserve"> nárazu a teplotní</w:t>
        </w:r>
        <w:r>
          <w:t>m</w:t>
        </w:r>
        <w:r w:rsidR="00A231B2">
          <w:t xml:space="preserve"> čidl</w:t>
        </w:r>
        <w:r>
          <w:t>em</w:t>
        </w:r>
        <w:r w:rsidR="00A231B2">
          <w:t>.</w:t>
        </w:r>
        <w:bookmarkEnd w:id="41"/>
        <w:r w:rsidR="004624E8">
          <w:t xml:space="preserve"> </w:t>
        </w:r>
      </w:ins>
    </w:p>
    <w:p w14:paraId="5C500904" w14:textId="77777777" w:rsidR="004624E8" w:rsidRPr="004624E8" w:rsidRDefault="004624E8" w:rsidP="00053D2E">
      <w:pPr>
        <w:keepNext/>
        <w:jc w:val="both"/>
        <w:rPr>
          <w:u w:val="single"/>
        </w:rPr>
      </w:pPr>
      <w:r w:rsidRPr="004624E8">
        <w:rPr>
          <w:u w:val="single"/>
        </w:rPr>
        <w:t>Způsob instalace</w:t>
      </w:r>
    </w:p>
    <w:p w14:paraId="0576C34F" w14:textId="77777777" w:rsidR="004624E8" w:rsidRDefault="004624E8" w:rsidP="00EE33B0">
      <w:pPr>
        <w:pStyle w:val="Odstavecseseznamem"/>
        <w:numPr>
          <w:ilvl w:val="0"/>
          <w:numId w:val="26"/>
        </w:numPr>
        <w:spacing w:line="240" w:lineRule="auto"/>
        <w:ind w:left="714" w:hanging="357"/>
        <w:jc w:val="both"/>
      </w:pPr>
      <w:r>
        <w:t>Vertikální montáž na zeď nebo samostatně stojící na zemi.</w:t>
      </w:r>
    </w:p>
    <w:p w14:paraId="382F73E8" w14:textId="77777777" w:rsidR="004624E8" w:rsidRDefault="004624E8" w:rsidP="00EE33B0">
      <w:pPr>
        <w:pStyle w:val="Odstavecseseznamem"/>
        <w:numPr>
          <w:ilvl w:val="0"/>
          <w:numId w:val="26"/>
        </w:numPr>
        <w:spacing w:line="240" w:lineRule="auto"/>
        <w:ind w:left="714" w:hanging="357"/>
        <w:jc w:val="both"/>
      </w:pPr>
      <w:r>
        <w:t>Umístění do interiéru i exteriéru.</w:t>
      </w:r>
    </w:p>
    <w:p w14:paraId="54831659" w14:textId="77777777" w:rsidR="001C39D7" w:rsidRPr="008A767B" w:rsidRDefault="001C39D7" w:rsidP="008A767B">
      <w:pPr>
        <w:jc w:val="both"/>
        <w:rPr>
          <w:del w:id="42" w:author="Autor"/>
          <w:u w:val="single"/>
        </w:rPr>
      </w:pPr>
      <w:del w:id="43" w:author="Autor">
        <w:r w:rsidRPr="008A767B">
          <w:rPr>
            <w:u w:val="single"/>
          </w:rPr>
          <w:delText>Stupeň krytí</w:delText>
        </w:r>
      </w:del>
    </w:p>
    <w:p w14:paraId="6F1EAC4C" w14:textId="679B1F1C" w:rsidR="001C39D7" w:rsidRPr="008A767B" w:rsidRDefault="00505644" w:rsidP="008A767B">
      <w:pPr>
        <w:jc w:val="both"/>
        <w:rPr>
          <w:ins w:id="44" w:author="Autor"/>
          <w:u w:val="single"/>
        </w:rPr>
      </w:pPr>
      <w:ins w:id="45" w:author="Autor">
        <w:r>
          <w:rPr>
            <w:u w:val="single"/>
          </w:rPr>
          <w:t>Ochrana zařízení</w:t>
        </w:r>
      </w:ins>
    </w:p>
    <w:p w14:paraId="3AD3D4B5" w14:textId="43FD281A" w:rsidR="001C39D7" w:rsidRPr="001C39D7" w:rsidRDefault="001C39D7" w:rsidP="001C39D7">
      <w:pPr>
        <w:pStyle w:val="Odstavecseseznamem"/>
        <w:numPr>
          <w:ilvl w:val="0"/>
          <w:numId w:val="26"/>
        </w:numPr>
        <w:spacing w:line="240" w:lineRule="auto"/>
        <w:jc w:val="both"/>
      </w:pPr>
      <w:r w:rsidRPr="001C39D7">
        <w:t xml:space="preserve">ochrana proti vodě </w:t>
      </w:r>
      <w:proofErr w:type="gramStart"/>
      <w:r w:rsidRPr="001C39D7">
        <w:t>IP65 - pro</w:t>
      </w:r>
      <w:proofErr w:type="gramEnd"/>
      <w:r w:rsidRPr="001C39D7">
        <w:t xml:space="preserve"> </w:t>
      </w:r>
      <w:del w:id="46" w:author="Autor">
        <w:r w:rsidRPr="001C39D7">
          <w:delText>externí</w:delText>
        </w:r>
      </w:del>
      <w:ins w:id="47" w:author="Autor">
        <w:r w:rsidR="000D17D4" w:rsidRPr="001C39D7">
          <w:t>exter</w:t>
        </w:r>
        <w:r w:rsidR="000D17D4">
          <w:t>iérovou</w:t>
        </w:r>
      </w:ins>
      <w:r w:rsidRPr="001C39D7">
        <w:t xml:space="preserve"> variantu.</w:t>
      </w:r>
    </w:p>
    <w:p w14:paraId="7D4E8F1F" w14:textId="61F84A21" w:rsidR="001C39D7" w:rsidRDefault="001C39D7" w:rsidP="008A767B">
      <w:pPr>
        <w:pStyle w:val="Odstavecseseznamem"/>
        <w:numPr>
          <w:ilvl w:val="0"/>
          <w:numId w:val="26"/>
        </w:numPr>
        <w:spacing w:line="240" w:lineRule="auto"/>
        <w:jc w:val="both"/>
      </w:pPr>
      <w:r w:rsidRPr="001C39D7">
        <w:t xml:space="preserve">ochrana proti prachu </w:t>
      </w:r>
      <w:proofErr w:type="gramStart"/>
      <w:r w:rsidRPr="001C39D7">
        <w:t>IP62 - pro</w:t>
      </w:r>
      <w:proofErr w:type="gramEnd"/>
      <w:r w:rsidRPr="001C39D7">
        <w:t xml:space="preserve"> </w:t>
      </w:r>
      <w:del w:id="48" w:author="Autor">
        <w:r w:rsidRPr="001C39D7">
          <w:delText>interní</w:delText>
        </w:r>
      </w:del>
      <w:ins w:id="49" w:author="Autor">
        <w:r w:rsidR="000D17D4" w:rsidRPr="001C39D7">
          <w:t>inter</w:t>
        </w:r>
        <w:r w:rsidR="000D17D4">
          <w:t>iérovou</w:t>
        </w:r>
      </w:ins>
      <w:r w:rsidRPr="001C39D7">
        <w:t xml:space="preserve"> variantu.</w:t>
      </w:r>
    </w:p>
    <w:p w14:paraId="64EEB32D" w14:textId="453B5031" w:rsidR="00505644" w:rsidRDefault="00505644" w:rsidP="00505644">
      <w:pPr>
        <w:pStyle w:val="Odstavecseseznamem"/>
        <w:numPr>
          <w:ilvl w:val="0"/>
          <w:numId w:val="26"/>
        </w:numPr>
        <w:spacing w:line="240" w:lineRule="auto"/>
        <w:jc w:val="both"/>
        <w:rPr>
          <w:ins w:id="50" w:author="Autor"/>
        </w:rPr>
      </w:pPr>
      <w:ins w:id="51" w:author="Autor">
        <w:r>
          <w:t>zařízení jako celek bude vybaveno ochranou proti přepětí.</w:t>
        </w:r>
      </w:ins>
    </w:p>
    <w:p w14:paraId="0F7E6CB1" w14:textId="6C182EDA" w:rsidR="004624E8" w:rsidRPr="004624E8" w:rsidRDefault="004624E8" w:rsidP="00EE33B0">
      <w:pPr>
        <w:tabs>
          <w:tab w:val="left" w:pos="6727"/>
          <w:tab w:val="left" w:pos="7331"/>
        </w:tabs>
        <w:jc w:val="both"/>
        <w:rPr>
          <w:u w:val="single"/>
        </w:rPr>
      </w:pPr>
      <w:r w:rsidRPr="004624E8">
        <w:rPr>
          <w:u w:val="single"/>
        </w:rPr>
        <w:t>Provozní podmínky</w:t>
      </w:r>
      <w:r w:rsidR="0098756F" w:rsidRPr="0097343D">
        <w:tab/>
      </w:r>
      <w:r w:rsidR="0098756F" w:rsidRPr="0097343D">
        <w:tab/>
      </w:r>
    </w:p>
    <w:p w14:paraId="001C7AE0" w14:textId="77777777" w:rsidR="004624E8" w:rsidRDefault="004624E8" w:rsidP="00EE33B0">
      <w:pPr>
        <w:pStyle w:val="Odstavecseseznamem"/>
        <w:numPr>
          <w:ilvl w:val="0"/>
          <w:numId w:val="27"/>
        </w:numPr>
        <w:spacing w:line="240" w:lineRule="auto"/>
        <w:ind w:left="714" w:hanging="357"/>
        <w:jc w:val="both"/>
      </w:pPr>
      <w:r>
        <w:t>Termoregulační systém, který zajistí správný chod zobrazovače v náročných podmínkách.</w:t>
      </w:r>
    </w:p>
    <w:p w14:paraId="5FA29C2B" w14:textId="04540277" w:rsidR="004624E8" w:rsidRDefault="004624E8" w:rsidP="00EE33B0">
      <w:pPr>
        <w:pStyle w:val="Odstavecseseznamem"/>
        <w:numPr>
          <w:ilvl w:val="0"/>
          <w:numId w:val="27"/>
        </w:numPr>
        <w:spacing w:line="240" w:lineRule="auto"/>
        <w:ind w:left="714" w:hanging="357"/>
        <w:jc w:val="both"/>
      </w:pPr>
      <w:r>
        <w:t>Použití v interiéru i exteriéru po celý rok (je tedy nezbytné brát v úvahu všechny možné povětrnostní podmínky – horko, přímé slunečn</w:t>
      </w:r>
      <w:r w:rsidR="007E73CF">
        <w:t>í</w:t>
      </w:r>
      <w:r>
        <w:t xml:space="preserve"> záření, mráz, vlhkost</w:t>
      </w:r>
      <w:r w:rsidR="007E73CF">
        <w:t>, déšť</w:t>
      </w:r>
      <w:r>
        <w:t xml:space="preserve"> apod.).</w:t>
      </w:r>
    </w:p>
    <w:p w14:paraId="5A095CA9" w14:textId="281E4E80" w:rsidR="004624E8" w:rsidRPr="001C39D7" w:rsidRDefault="004624E8" w:rsidP="00EE33B0">
      <w:pPr>
        <w:pStyle w:val="Odstavecseseznamem"/>
        <w:numPr>
          <w:ilvl w:val="0"/>
          <w:numId w:val="27"/>
        </w:numPr>
        <w:spacing w:line="240" w:lineRule="auto"/>
        <w:ind w:left="714" w:hanging="357"/>
        <w:jc w:val="both"/>
      </w:pPr>
      <w:r>
        <w:t>Provozní teplotní rozsah od -20 °C do 50 °C</w:t>
      </w:r>
      <w:ins w:id="52" w:author="Autor">
        <w:r w:rsidR="001C0227">
          <w:t xml:space="preserve"> pro </w:t>
        </w:r>
        <w:r w:rsidR="00456138">
          <w:t>exteriérové</w:t>
        </w:r>
        <w:r w:rsidR="001C0227">
          <w:t xml:space="preserve"> zařízení</w:t>
        </w:r>
      </w:ins>
    </w:p>
    <w:p w14:paraId="3434A36D" w14:textId="4658F6F4" w:rsidR="004624E8" w:rsidRPr="001C39D7" w:rsidRDefault="004624E8" w:rsidP="00EE33B0">
      <w:pPr>
        <w:pStyle w:val="Odstavecseseznamem"/>
        <w:numPr>
          <w:ilvl w:val="0"/>
          <w:numId w:val="27"/>
        </w:numPr>
        <w:spacing w:line="240" w:lineRule="auto"/>
        <w:ind w:left="714" w:hanging="357"/>
        <w:jc w:val="both"/>
      </w:pPr>
      <w:r w:rsidRPr="001C39D7">
        <w:t>Provozní teplotní rozsah od 5 °C do 50 °C</w:t>
      </w:r>
      <w:ins w:id="53" w:author="Autor">
        <w:r w:rsidR="001C0227">
          <w:t xml:space="preserve"> pro inter</w:t>
        </w:r>
        <w:r w:rsidR="00616A5F">
          <w:t>iérové</w:t>
        </w:r>
        <w:r w:rsidR="001C0227">
          <w:t xml:space="preserve"> zařízení</w:t>
        </w:r>
      </w:ins>
      <w:r w:rsidR="001C39D7" w:rsidRPr="001C39D7">
        <w:t>.</w:t>
      </w:r>
    </w:p>
    <w:p w14:paraId="626E52E1" w14:textId="77777777" w:rsidR="004624E8" w:rsidRPr="004624E8" w:rsidRDefault="004624E8" w:rsidP="00EE33B0">
      <w:pPr>
        <w:jc w:val="both"/>
        <w:rPr>
          <w:u w:val="single"/>
        </w:rPr>
      </w:pPr>
      <w:r w:rsidRPr="004624E8">
        <w:rPr>
          <w:u w:val="single"/>
        </w:rPr>
        <w:lastRenderedPageBreak/>
        <w:t>Zabezpečení</w:t>
      </w:r>
    </w:p>
    <w:p w14:paraId="3D6E6A1D" w14:textId="77777777" w:rsidR="004624E8" w:rsidRDefault="004624E8" w:rsidP="00EE33B0">
      <w:pPr>
        <w:pStyle w:val="Odstavecseseznamem"/>
        <w:numPr>
          <w:ilvl w:val="0"/>
          <w:numId w:val="28"/>
        </w:numPr>
        <w:spacing w:line="240" w:lineRule="auto"/>
        <w:ind w:left="714" w:hanging="357"/>
        <w:jc w:val="both"/>
      </w:pPr>
      <w:r>
        <w:t>Veškerá kabelová instalace z vnější strany kapotáže nepřístupná a vizuálně skrytá.</w:t>
      </w:r>
    </w:p>
    <w:p w14:paraId="4FE9B559" w14:textId="77777777" w:rsidR="004624E8" w:rsidRDefault="004624E8" w:rsidP="00EE33B0">
      <w:pPr>
        <w:pStyle w:val="Odstavecseseznamem"/>
        <w:numPr>
          <w:ilvl w:val="0"/>
          <w:numId w:val="28"/>
        </w:numPr>
        <w:spacing w:line="240" w:lineRule="auto"/>
        <w:ind w:left="714" w:hanging="357"/>
        <w:jc w:val="both"/>
      </w:pPr>
      <w:r>
        <w:t>Veškerá kabelová instalace ze zadní strany panelu (varianta na zeď) nebo z podlahy (varianta samostatně stojící).</w:t>
      </w:r>
    </w:p>
    <w:p w14:paraId="53DEF6DD" w14:textId="77777777" w:rsidR="004624E8" w:rsidRDefault="004624E8" w:rsidP="00EE33B0">
      <w:pPr>
        <w:pStyle w:val="Odstavecseseznamem"/>
        <w:numPr>
          <w:ilvl w:val="0"/>
          <w:numId w:val="28"/>
        </w:numPr>
        <w:spacing w:line="240" w:lineRule="auto"/>
        <w:ind w:left="714" w:hanging="357"/>
        <w:jc w:val="both"/>
      </w:pPr>
      <w:r>
        <w:t>Zobrazovací panel jako celek se bude k elektrické síti připojovat prostřednictvím pouze jednoho napájecího kabelu.</w:t>
      </w:r>
    </w:p>
    <w:p w14:paraId="2BB16CD4" w14:textId="77777777" w:rsidR="004624E8" w:rsidRDefault="004624E8" w:rsidP="00EE33B0">
      <w:pPr>
        <w:pStyle w:val="Odstavecseseznamem"/>
        <w:numPr>
          <w:ilvl w:val="0"/>
          <w:numId w:val="28"/>
        </w:numPr>
        <w:spacing w:line="240" w:lineRule="auto"/>
        <w:ind w:left="714" w:hanging="357"/>
        <w:jc w:val="both"/>
      </w:pPr>
      <w:r>
        <w:t>Zobrazovací panel bude mít možnost připojení datovým kabelem.</w:t>
      </w:r>
    </w:p>
    <w:p w14:paraId="636CAE5F" w14:textId="77777777" w:rsidR="00B10A7F" w:rsidRDefault="004624E8" w:rsidP="00EE4CD2">
      <w:pPr>
        <w:pStyle w:val="Odstavecseseznamem"/>
        <w:numPr>
          <w:ilvl w:val="0"/>
          <w:numId w:val="25"/>
        </w:numPr>
        <w:spacing w:line="240" w:lineRule="auto"/>
        <w:ind w:left="714" w:hanging="357"/>
        <w:jc w:val="both"/>
      </w:pPr>
      <w:r>
        <w:t xml:space="preserve">Minimálně zabezpečení pomocí vložkového (cylindrického) zámku na klíč, minimálně 3. bezpečnostní třídy, případně jakýkoliv jiný typ zámku zvyšující zabezpečení (magnetický, </w:t>
      </w:r>
      <w:proofErr w:type="spellStart"/>
      <w:r>
        <w:t>smart</w:t>
      </w:r>
      <w:proofErr w:type="spellEnd"/>
      <w:r>
        <w:t xml:space="preserve"> </w:t>
      </w:r>
      <w:proofErr w:type="spellStart"/>
      <w:r>
        <w:t>card</w:t>
      </w:r>
      <w:proofErr w:type="spellEnd"/>
      <w:r>
        <w:t>, bezpečnostní apod.).</w:t>
      </w:r>
      <w:r w:rsidR="00EE4CD2" w:rsidRPr="00EE4CD2">
        <w:t xml:space="preserve"> </w:t>
      </w:r>
    </w:p>
    <w:p w14:paraId="51DAD4EA" w14:textId="39AAA439" w:rsidR="00B10A7F" w:rsidRDefault="00EE4CD2" w:rsidP="00EE4CD2">
      <w:pPr>
        <w:pStyle w:val="Odstavecseseznamem"/>
        <w:numPr>
          <w:ilvl w:val="0"/>
          <w:numId w:val="25"/>
        </w:numPr>
        <w:spacing w:line="240" w:lineRule="auto"/>
        <w:ind w:left="714" w:hanging="357"/>
        <w:jc w:val="both"/>
        <w:rPr>
          <w:ins w:id="54" w:author="Autor"/>
        </w:rPr>
      </w:pPr>
      <w:ins w:id="55" w:author="Autor">
        <w:r>
          <w:t xml:space="preserve">Součástí dodávky </w:t>
        </w:r>
        <w:r w:rsidR="00456138">
          <w:t xml:space="preserve">HW </w:t>
        </w:r>
        <w:r w:rsidR="00B10A7F">
          <w:t xml:space="preserve">bude </w:t>
        </w:r>
        <w:r w:rsidR="00716150">
          <w:t xml:space="preserve">zpracování a dodání </w:t>
        </w:r>
        <w:r w:rsidR="00B10A7F">
          <w:t>systém</w:t>
        </w:r>
        <w:r w:rsidR="00716150">
          <w:t>u</w:t>
        </w:r>
        <w:r w:rsidR="00B10A7F">
          <w:t xml:space="preserve"> generálního klíče</w:t>
        </w:r>
        <w:r w:rsidR="00CF2C83">
          <w:t xml:space="preserve"> SGK</w:t>
        </w:r>
        <w:r w:rsidR="00B10A7F">
          <w:t xml:space="preserve"> zahrnující</w:t>
        </w:r>
        <w:r w:rsidR="00716150">
          <w:t>ho</w:t>
        </w:r>
        <w:r w:rsidR="00456138">
          <w:t xml:space="preserve"> minimálně</w:t>
        </w:r>
        <w:r w:rsidR="00B10A7F">
          <w:t>:</w:t>
        </w:r>
      </w:ins>
    </w:p>
    <w:p w14:paraId="039E901B" w14:textId="62C64634" w:rsidR="00716150" w:rsidRPr="00155FB0" w:rsidRDefault="00B10A7F" w:rsidP="00716150">
      <w:pPr>
        <w:pStyle w:val="Odstavecseseznamem"/>
        <w:numPr>
          <w:ilvl w:val="1"/>
          <w:numId w:val="25"/>
        </w:numPr>
        <w:spacing w:before="100" w:beforeAutospacing="1" w:after="100" w:afterAutospacing="1" w:line="240" w:lineRule="auto"/>
        <w:jc w:val="both"/>
        <w:rPr>
          <w:ins w:id="56" w:author="Autor"/>
          <w:rFonts w:eastAsia="Times New Roman" w:cs="Times New Roman"/>
          <w:lang w:eastAsia="cs-CZ"/>
        </w:rPr>
      </w:pPr>
      <w:ins w:id="57" w:author="Autor">
        <w:r w:rsidRPr="00155FB0">
          <w:rPr>
            <w:rFonts w:eastAsia="Times New Roman" w:cs="Times New Roman"/>
            <w:lang w:eastAsia="cs-CZ"/>
          </w:rPr>
          <w:t xml:space="preserve">3 ks generální klíč s přístupem ke všem </w:t>
        </w:r>
        <w:r w:rsidR="00456138">
          <w:rPr>
            <w:rFonts w:eastAsia="Times New Roman" w:cs="Times New Roman"/>
            <w:lang w:eastAsia="cs-CZ"/>
          </w:rPr>
          <w:t>zařízením</w:t>
        </w:r>
        <w:r w:rsidR="00A63FC7">
          <w:rPr>
            <w:rFonts w:eastAsia="Times New Roman" w:cs="Times New Roman"/>
            <w:lang w:eastAsia="cs-CZ"/>
          </w:rPr>
          <w:t xml:space="preserve"> – tyto budou dodány s první objednávkou HW</w:t>
        </w:r>
        <w:r w:rsidRPr="00155FB0">
          <w:rPr>
            <w:rFonts w:eastAsia="Times New Roman" w:cs="Times New Roman"/>
            <w:lang w:eastAsia="cs-CZ"/>
          </w:rPr>
          <w:t>,</w:t>
        </w:r>
      </w:ins>
    </w:p>
    <w:p w14:paraId="404ECCCF" w14:textId="5DE6411A" w:rsidR="00716150" w:rsidRPr="00155FB0" w:rsidRDefault="00B10A7F" w:rsidP="00716150">
      <w:pPr>
        <w:pStyle w:val="Odstavecseseznamem"/>
        <w:numPr>
          <w:ilvl w:val="1"/>
          <w:numId w:val="25"/>
        </w:numPr>
        <w:spacing w:before="100" w:beforeAutospacing="1" w:after="100" w:afterAutospacing="1" w:line="240" w:lineRule="auto"/>
        <w:jc w:val="both"/>
        <w:rPr>
          <w:ins w:id="58" w:author="Autor"/>
          <w:rFonts w:eastAsia="Times New Roman" w:cs="Times New Roman"/>
          <w:lang w:eastAsia="cs-CZ"/>
        </w:rPr>
      </w:pPr>
      <w:ins w:id="59" w:author="Autor">
        <w:r w:rsidRPr="00155FB0">
          <w:rPr>
            <w:rFonts w:eastAsia="Times New Roman" w:cs="Times New Roman"/>
            <w:lang w:eastAsia="cs-CZ"/>
          </w:rPr>
          <w:t>12 ks master klíč</w:t>
        </w:r>
        <w:r w:rsidR="00A63FC7">
          <w:rPr>
            <w:rFonts w:eastAsia="Times New Roman" w:cs="Times New Roman"/>
            <w:lang w:eastAsia="cs-CZ"/>
          </w:rPr>
          <w:t>, přičemž každé oblastní ředitelství Kupujícího (OŘ Brno, OŘ Hradec Králové, OŘ Ostrava, OŘ Plzeň, OŘ Praha, OŘ Ústí nad Labem) bude disponovat 2 ks master klíče pro zařízení dodávána do jejich lokalit – tyto budou dodány s první objednávkou pro dané oblastní ředitelství</w:t>
        </w:r>
      </w:ins>
    </w:p>
    <w:p w14:paraId="50A8D41C" w14:textId="655C6426" w:rsidR="004624E8" w:rsidRPr="00155FB0" w:rsidRDefault="00A87DC2" w:rsidP="00716150">
      <w:pPr>
        <w:pStyle w:val="Odstavecseseznamem"/>
        <w:numPr>
          <w:ilvl w:val="1"/>
          <w:numId w:val="25"/>
        </w:numPr>
        <w:spacing w:before="100" w:beforeAutospacing="1" w:after="100" w:afterAutospacing="1" w:line="240" w:lineRule="auto"/>
        <w:jc w:val="both"/>
        <w:rPr>
          <w:ins w:id="60" w:author="Autor"/>
          <w:rFonts w:eastAsia="Times New Roman" w:cs="Times New Roman"/>
          <w:lang w:eastAsia="cs-CZ"/>
        </w:rPr>
      </w:pPr>
      <w:ins w:id="61" w:author="Autor">
        <w:r>
          <w:rPr>
            <w:rFonts w:eastAsia="Times New Roman" w:cs="Times New Roman"/>
            <w:lang w:eastAsia="cs-CZ"/>
          </w:rPr>
          <w:t xml:space="preserve">2 </w:t>
        </w:r>
        <w:r w:rsidR="00716150" w:rsidRPr="00155FB0">
          <w:rPr>
            <w:rFonts w:eastAsia="Times New Roman" w:cs="Times New Roman"/>
            <w:lang w:eastAsia="cs-CZ"/>
          </w:rPr>
          <w:t xml:space="preserve">ks </w:t>
        </w:r>
        <w:r w:rsidR="00B10A7F" w:rsidRPr="00155FB0">
          <w:rPr>
            <w:rFonts w:eastAsia="Times New Roman" w:cs="Times New Roman"/>
            <w:lang w:eastAsia="cs-CZ"/>
          </w:rPr>
          <w:t xml:space="preserve">individuální originální klíč ke každému </w:t>
        </w:r>
        <w:r w:rsidR="003C1E37">
          <w:rPr>
            <w:rFonts w:eastAsia="Times New Roman" w:cs="Times New Roman"/>
            <w:lang w:eastAsia="cs-CZ"/>
          </w:rPr>
          <w:t>zařízení</w:t>
        </w:r>
        <w:r w:rsidR="00A63FC7">
          <w:rPr>
            <w:rFonts w:eastAsia="Times New Roman" w:cs="Times New Roman"/>
            <w:lang w:eastAsia="cs-CZ"/>
          </w:rPr>
          <w:t xml:space="preserve"> – tyto budou dodány jednotlivě ke každému zařízení</w:t>
        </w:r>
        <w:r w:rsidR="00B10A7F" w:rsidRPr="00155FB0">
          <w:rPr>
            <w:rFonts w:eastAsia="Times New Roman" w:cs="Times New Roman"/>
            <w:lang w:eastAsia="cs-CZ"/>
          </w:rPr>
          <w:t>.</w:t>
        </w:r>
      </w:ins>
    </w:p>
    <w:p w14:paraId="77DE20DE" w14:textId="7D25A153" w:rsidR="004624E8" w:rsidRPr="008A767B" w:rsidRDefault="004624E8" w:rsidP="00EE33B0">
      <w:pPr>
        <w:jc w:val="both"/>
        <w:rPr>
          <w:b/>
          <w:bCs/>
          <w:sz w:val="20"/>
          <w:szCs w:val="20"/>
          <w:u w:val="single"/>
        </w:rPr>
      </w:pPr>
      <w:r w:rsidRPr="008A767B">
        <w:rPr>
          <w:b/>
          <w:bCs/>
          <w:sz w:val="20"/>
          <w:szCs w:val="20"/>
          <w:u w:val="single"/>
        </w:rPr>
        <w:t>Řídící počítač</w:t>
      </w:r>
    </w:p>
    <w:p w14:paraId="1F9FD7AA" w14:textId="77777777" w:rsidR="004624E8" w:rsidRDefault="004624E8" w:rsidP="00EE33B0">
      <w:pPr>
        <w:pStyle w:val="Odstavecseseznamem"/>
        <w:numPr>
          <w:ilvl w:val="0"/>
          <w:numId w:val="29"/>
        </w:numPr>
        <w:spacing w:line="240" w:lineRule="auto"/>
        <w:ind w:left="714" w:hanging="357"/>
        <w:jc w:val="both"/>
      </w:pPr>
      <w:r>
        <w:t>Řídící zabudovaný (</w:t>
      </w:r>
      <w:proofErr w:type="spellStart"/>
      <w:r>
        <w:t>embedded</w:t>
      </w:r>
      <w:proofErr w:type="spellEnd"/>
      <w:r>
        <w:t>) průmyslový minipočítač bez OS určený pro provoz 24/7.</w:t>
      </w:r>
    </w:p>
    <w:p w14:paraId="23499D58" w14:textId="2C858F81" w:rsidR="00CA06F2" w:rsidRDefault="004624E8" w:rsidP="00A60E4F">
      <w:pPr>
        <w:pStyle w:val="Odstavecseseznamem"/>
        <w:numPr>
          <w:ilvl w:val="0"/>
          <w:numId w:val="29"/>
        </w:numPr>
        <w:spacing w:line="240" w:lineRule="auto"/>
        <w:jc w:val="both"/>
      </w:pPr>
      <w:r>
        <w:t xml:space="preserve">CPU: architektura x86 </w:t>
      </w:r>
    </w:p>
    <w:p w14:paraId="202C334C" w14:textId="4BE50425" w:rsidR="00CA06F2" w:rsidRDefault="00A60E4F" w:rsidP="00A60E4F">
      <w:pPr>
        <w:pStyle w:val="Odstavecseseznamem"/>
        <w:numPr>
          <w:ilvl w:val="0"/>
          <w:numId w:val="29"/>
        </w:numPr>
        <w:spacing w:line="240" w:lineRule="auto"/>
        <w:jc w:val="both"/>
      </w:pPr>
      <w:r>
        <w:t xml:space="preserve">počet jader: </w:t>
      </w:r>
      <w:r w:rsidR="002D51E3">
        <w:t>m</w:t>
      </w:r>
      <w:r>
        <w:t>in. 4 (2 x vlákno/jádro</w:t>
      </w:r>
      <w:r w:rsidR="00CA06F2">
        <w:t>)</w:t>
      </w:r>
    </w:p>
    <w:p w14:paraId="4476D32B" w14:textId="77777777" w:rsidR="00CA06F2" w:rsidRDefault="00A60E4F" w:rsidP="00A60E4F">
      <w:pPr>
        <w:pStyle w:val="Odstavecseseznamem"/>
        <w:numPr>
          <w:ilvl w:val="0"/>
          <w:numId w:val="29"/>
        </w:numPr>
        <w:spacing w:line="240" w:lineRule="auto"/>
        <w:jc w:val="both"/>
      </w:pPr>
      <w:r>
        <w:t xml:space="preserve">L3 </w:t>
      </w:r>
      <w:proofErr w:type="spellStart"/>
      <w:r>
        <w:t>cache</w:t>
      </w:r>
      <w:proofErr w:type="spellEnd"/>
      <w:r>
        <w:t xml:space="preserve">: min. </w:t>
      </w:r>
      <w:proofErr w:type="gramStart"/>
      <w:r>
        <w:t>12MB</w:t>
      </w:r>
      <w:proofErr w:type="gramEnd"/>
    </w:p>
    <w:p w14:paraId="522167B4" w14:textId="66B219FC" w:rsidR="004624E8" w:rsidRDefault="00A60E4F" w:rsidP="00A60E4F">
      <w:pPr>
        <w:pStyle w:val="Odstavecseseznamem"/>
        <w:numPr>
          <w:ilvl w:val="0"/>
          <w:numId w:val="29"/>
        </w:numPr>
        <w:spacing w:line="240" w:lineRule="auto"/>
        <w:jc w:val="both"/>
      </w:pPr>
      <w:r>
        <w:t>paměťová podpora: DDR4/DDR5</w:t>
      </w:r>
      <w:r w:rsidR="004624E8">
        <w:t>)</w:t>
      </w:r>
    </w:p>
    <w:p w14:paraId="66944126" w14:textId="77777777" w:rsidR="004624E8" w:rsidRDefault="004624E8" w:rsidP="00EE33B0">
      <w:pPr>
        <w:pStyle w:val="Odstavecseseznamem"/>
        <w:numPr>
          <w:ilvl w:val="0"/>
          <w:numId w:val="29"/>
        </w:numPr>
        <w:spacing w:line="240" w:lineRule="auto"/>
        <w:ind w:left="714" w:hanging="357"/>
        <w:jc w:val="both"/>
      </w:pPr>
      <w:r>
        <w:t>RAM: minimálně 8 GB</w:t>
      </w:r>
    </w:p>
    <w:p w14:paraId="60944A0F" w14:textId="77777777" w:rsidR="004624E8" w:rsidRDefault="004624E8" w:rsidP="00EE33B0">
      <w:pPr>
        <w:pStyle w:val="Odstavecseseznamem"/>
        <w:numPr>
          <w:ilvl w:val="0"/>
          <w:numId w:val="29"/>
        </w:numPr>
        <w:spacing w:line="240" w:lineRule="auto"/>
        <w:ind w:left="714" w:hanging="357"/>
        <w:jc w:val="both"/>
      </w:pPr>
      <w:r>
        <w:t>SSD: minimálně 128 GB</w:t>
      </w:r>
    </w:p>
    <w:p w14:paraId="33EA19EF" w14:textId="77777777" w:rsidR="004624E8" w:rsidRDefault="004624E8" w:rsidP="00EE33B0">
      <w:pPr>
        <w:pStyle w:val="Odstavecseseznamem"/>
        <w:numPr>
          <w:ilvl w:val="0"/>
          <w:numId w:val="29"/>
        </w:numPr>
        <w:spacing w:line="240" w:lineRule="auto"/>
        <w:ind w:left="714" w:hanging="357"/>
        <w:jc w:val="both"/>
      </w:pPr>
      <w:r>
        <w:t xml:space="preserve">Grafická karta: podpora zobrazení aplikací a webových stránek v minimálním rozlišení FullHD (1920 x 1080 </w:t>
      </w:r>
      <w:proofErr w:type="spellStart"/>
      <w:r>
        <w:t>px</w:t>
      </w:r>
      <w:proofErr w:type="spellEnd"/>
      <w:r>
        <w:t>); grafická karta může být integrovaná v CPU</w:t>
      </w:r>
    </w:p>
    <w:p w14:paraId="36F1C2A9" w14:textId="77777777" w:rsidR="004624E8" w:rsidRDefault="004624E8" w:rsidP="00EE33B0">
      <w:pPr>
        <w:pStyle w:val="Odstavecseseznamem"/>
        <w:numPr>
          <w:ilvl w:val="0"/>
          <w:numId w:val="29"/>
        </w:numPr>
        <w:spacing w:line="240" w:lineRule="auto"/>
        <w:ind w:left="714" w:hanging="357"/>
        <w:jc w:val="both"/>
      </w:pPr>
      <w:r>
        <w:t xml:space="preserve">Pokud je počítač vybaven </w:t>
      </w:r>
      <w:proofErr w:type="spellStart"/>
      <w:r>
        <w:t>WiFi</w:t>
      </w:r>
      <w:proofErr w:type="spellEnd"/>
      <w:r>
        <w:t xml:space="preserve"> nebo Bluetooth, musí být možné je vypnout.</w:t>
      </w:r>
    </w:p>
    <w:p w14:paraId="73C5A941" w14:textId="77777777" w:rsidR="004624E8" w:rsidRDefault="004624E8" w:rsidP="00EE33B0">
      <w:pPr>
        <w:pStyle w:val="Odstavecseseznamem"/>
        <w:numPr>
          <w:ilvl w:val="0"/>
          <w:numId w:val="29"/>
        </w:numPr>
        <w:spacing w:line="240" w:lineRule="auto"/>
        <w:ind w:left="714" w:hanging="357"/>
        <w:jc w:val="both"/>
      </w:pPr>
      <w:r>
        <w:t>Síťová karta: minimálně 100 Mb/s</w:t>
      </w:r>
    </w:p>
    <w:p w14:paraId="6878E9FB" w14:textId="77777777" w:rsidR="00ED000A" w:rsidRDefault="004624E8" w:rsidP="00EE33B0">
      <w:pPr>
        <w:pStyle w:val="Odstavecseseznamem"/>
        <w:numPr>
          <w:ilvl w:val="0"/>
          <w:numId w:val="29"/>
        </w:numPr>
        <w:spacing w:line="240" w:lineRule="auto"/>
        <w:ind w:left="714" w:hanging="357"/>
        <w:jc w:val="both"/>
      </w:pPr>
      <w:r>
        <w:t>Konektivita: minimálně 3x USB minimálně 2.0, minimálně 1x USB 3.0, minimálně 1x HDMI, minimálně 2x Ethernet (z toho jeden integrovaný na základní desce, druhý může být pomocí externí USB síťové karty).</w:t>
      </w:r>
      <w:r w:rsidR="00ED000A" w:rsidRPr="00ED000A">
        <w:t xml:space="preserve"> </w:t>
      </w:r>
    </w:p>
    <w:p w14:paraId="21CEBFA5" w14:textId="2309EA1C" w:rsidR="00ED000A" w:rsidRDefault="00ED000A" w:rsidP="00EE33B0">
      <w:pPr>
        <w:pStyle w:val="Odstavecseseznamem"/>
        <w:numPr>
          <w:ilvl w:val="0"/>
          <w:numId w:val="29"/>
        </w:numPr>
        <w:spacing w:line="240" w:lineRule="auto"/>
        <w:ind w:left="714" w:hanging="357"/>
        <w:jc w:val="both"/>
      </w:pPr>
      <w:r>
        <w:t>stupeň krytí IP30</w:t>
      </w:r>
    </w:p>
    <w:p w14:paraId="0D40C848" w14:textId="77777777" w:rsidR="00ED000A" w:rsidRDefault="00ED000A" w:rsidP="00EE33B0">
      <w:pPr>
        <w:pStyle w:val="Odstavecseseznamem"/>
        <w:numPr>
          <w:ilvl w:val="0"/>
          <w:numId w:val="29"/>
        </w:numPr>
        <w:spacing w:line="240" w:lineRule="auto"/>
        <w:ind w:left="714" w:hanging="357"/>
        <w:jc w:val="both"/>
        <w:rPr>
          <w:del w:id="62" w:author="Autor"/>
        </w:rPr>
      </w:pPr>
      <w:del w:id="63" w:author="Autor">
        <w:r w:rsidRPr="00F34149">
          <w:delText>ochrana proti přepětí a elektrostatickým výbojům</w:delText>
        </w:r>
      </w:del>
    </w:p>
    <w:p w14:paraId="00FB16FB" w14:textId="0956F1DC" w:rsidR="004624E8" w:rsidRDefault="00ED000A" w:rsidP="00EE33B0">
      <w:pPr>
        <w:pStyle w:val="Odstavecseseznamem"/>
        <w:numPr>
          <w:ilvl w:val="0"/>
          <w:numId w:val="29"/>
        </w:numPr>
        <w:spacing w:line="240" w:lineRule="auto"/>
        <w:ind w:left="714" w:hanging="357"/>
        <w:jc w:val="both"/>
      </w:pPr>
      <w:r w:rsidRPr="00F34149">
        <w:t>pasivní chlazení</w:t>
      </w:r>
    </w:p>
    <w:p w14:paraId="021F39D3" w14:textId="615B0479" w:rsidR="0046680E" w:rsidRDefault="0046680E" w:rsidP="00EE33B0">
      <w:pPr>
        <w:pStyle w:val="Odstavecseseznamem"/>
        <w:numPr>
          <w:ilvl w:val="0"/>
          <w:numId w:val="29"/>
        </w:numPr>
        <w:spacing w:line="240" w:lineRule="auto"/>
        <w:ind w:left="714" w:hanging="357"/>
        <w:jc w:val="both"/>
      </w:pPr>
      <w:r>
        <w:t>Provozní podmínky:</w:t>
      </w:r>
    </w:p>
    <w:p w14:paraId="3BAD521B" w14:textId="1FEB1097" w:rsidR="004624E8" w:rsidRDefault="00F34149" w:rsidP="00F34149">
      <w:pPr>
        <w:pStyle w:val="Odstavecseseznamem"/>
        <w:numPr>
          <w:ilvl w:val="1"/>
          <w:numId w:val="29"/>
        </w:numPr>
        <w:spacing w:line="240" w:lineRule="auto"/>
        <w:jc w:val="both"/>
      </w:pPr>
      <w:r w:rsidRPr="00F34149">
        <w:t xml:space="preserve">pro </w:t>
      </w:r>
      <w:del w:id="64" w:author="Autor">
        <w:r w:rsidRPr="00F34149">
          <w:delText>externí</w:delText>
        </w:r>
      </w:del>
      <w:ins w:id="65" w:author="Autor">
        <w:r w:rsidRPr="00F34149">
          <w:t>exter</w:t>
        </w:r>
        <w:r w:rsidR="00B173F4">
          <w:t>i</w:t>
        </w:r>
        <w:r w:rsidR="00CE4B26">
          <w:t>é</w:t>
        </w:r>
        <w:r w:rsidR="00B173F4">
          <w:t>rovou</w:t>
        </w:r>
      </w:ins>
      <w:r w:rsidRPr="00F34149">
        <w:t xml:space="preserve"> </w:t>
      </w:r>
      <w:proofErr w:type="gramStart"/>
      <w:r w:rsidRPr="00F34149">
        <w:t>variantu</w:t>
      </w:r>
      <w:r>
        <w:t xml:space="preserve"> - r</w:t>
      </w:r>
      <w:r w:rsidR="004624E8">
        <w:t>ozsah</w:t>
      </w:r>
      <w:proofErr w:type="gramEnd"/>
      <w:r w:rsidR="004624E8">
        <w:t xml:space="preserve"> provozních teplot od -</w:t>
      </w:r>
      <w:r w:rsidR="00802364">
        <w:t>2</w:t>
      </w:r>
      <w:r w:rsidR="004624E8">
        <w:t xml:space="preserve">0 °C do </w:t>
      </w:r>
      <w:r w:rsidR="00802364">
        <w:t>50</w:t>
      </w:r>
      <w:r w:rsidR="004624E8">
        <w:t xml:space="preserve"> °C, provozní vlhkost od 10</w:t>
      </w:r>
      <w:r w:rsidR="006C443C">
        <w:t xml:space="preserve"> </w:t>
      </w:r>
      <w:r w:rsidR="004624E8">
        <w:t>% do 90</w:t>
      </w:r>
      <w:r w:rsidR="006C443C">
        <w:t xml:space="preserve"> </w:t>
      </w:r>
      <w:r w:rsidR="004624E8">
        <w:t>%, nekondenzující</w:t>
      </w:r>
      <w:r w:rsidR="004624E8" w:rsidRPr="00F34149">
        <w:t>.</w:t>
      </w:r>
    </w:p>
    <w:p w14:paraId="0333B51F" w14:textId="17E828E8" w:rsidR="004624E8" w:rsidRDefault="00F34149" w:rsidP="00F34149">
      <w:pPr>
        <w:pStyle w:val="Odstavecseseznamem"/>
        <w:numPr>
          <w:ilvl w:val="1"/>
          <w:numId w:val="29"/>
        </w:numPr>
        <w:spacing w:line="240" w:lineRule="auto"/>
        <w:jc w:val="both"/>
      </w:pPr>
      <w:r>
        <w:t xml:space="preserve">pro </w:t>
      </w:r>
      <w:del w:id="66" w:author="Autor">
        <w:r>
          <w:delText>interní</w:delText>
        </w:r>
      </w:del>
      <w:ins w:id="67" w:author="Autor">
        <w:r>
          <w:t>inter</w:t>
        </w:r>
        <w:r w:rsidR="00B173F4">
          <w:t>iérovou</w:t>
        </w:r>
      </w:ins>
      <w:r>
        <w:t xml:space="preserve"> </w:t>
      </w:r>
      <w:proofErr w:type="gramStart"/>
      <w:r>
        <w:t>variantu - r</w:t>
      </w:r>
      <w:r w:rsidR="004624E8">
        <w:t>ozsah</w:t>
      </w:r>
      <w:proofErr w:type="gramEnd"/>
      <w:r w:rsidR="004624E8">
        <w:t xml:space="preserve"> provozních teplot od 5 °C do 50 °C, provozní vlhkost od 20</w:t>
      </w:r>
      <w:r w:rsidR="006C443C">
        <w:t xml:space="preserve"> </w:t>
      </w:r>
      <w:r w:rsidR="004624E8">
        <w:t>% do 80</w:t>
      </w:r>
      <w:r w:rsidR="006C443C">
        <w:t xml:space="preserve"> </w:t>
      </w:r>
      <w:r w:rsidR="004624E8">
        <w:t>%, nekondenzující.</w:t>
      </w:r>
    </w:p>
    <w:p w14:paraId="71B826FF" w14:textId="22D42830" w:rsidR="004624E8" w:rsidRPr="004624E8" w:rsidRDefault="004624E8" w:rsidP="00053D2E">
      <w:pPr>
        <w:spacing w:after="0"/>
        <w:jc w:val="both"/>
        <w:rPr>
          <w:u w:val="single"/>
        </w:rPr>
      </w:pPr>
      <w:r w:rsidRPr="008A767B">
        <w:rPr>
          <w:b/>
          <w:bCs/>
          <w:sz w:val="20"/>
          <w:szCs w:val="20"/>
          <w:u w:val="single"/>
        </w:rPr>
        <w:t>5G/LTE Router</w:t>
      </w:r>
    </w:p>
    <w:p w14:paraId="1D066FC0" w14:textId="536523FF" w:rsidR="008A767B" w:rsidRDefault="008A767B" w:rsidP="00053D2E">
      <w:pPr>
        <w:spacing w:line="240" w:lineRule="auto"/>
        <w:jc w:val="both"/>
      </w:pPr>
      <w:r>
        <w:t xml:space="preserve">HW může být doplněn o router, který bude v takovém případě součástí HW. Router </w:t>
      </w:r>
      <w:r w:rsidR="00383E64">
        <w:t>je možno</w:t>
      </w:r>
      <w:r>
        <w:t xml:space="preserve"> v</w:t>
      </w:r>
      <w:r w:rsidR="00383E64">
        <w:t> </w:t>
      </w:r>
      <w:r>
        <w:t>případě</w:t>
      </w:r>
      <w:r w:rsidR="00383E64">
        <w:t xml:space="preserve"> nutnosti v rámci</w:t>
      </w:r>
      <w:r>
        <w:t xml:space="preserve"> p</w:t>
      </w:r>
      <w:r w:rsidR="00383E64">
        <w:t>oskytování Servisních služeb vyměnit, je tedy současně též náhradním dílem.</w:t>
      </w:r>
    </w:p>
    <w:p w14:paraId="40BD0272" w14:textId="04F09811" w:rsidR="004624E8" w:rsidRDefault="004624E8" w:rsidP="00EE33B0">
      <w:pPr>
        <w:pStyle w:val="Odstavecseseznamem"/>
        <w:numPr>
          <w:ilvl w:val="0"/>
          <w:numId w:val="30"/>
        </w:numPr>
        <w:spacing w:line="240" w:lineRule="auto"/>
        <w:jc w:val="both"/>
      </w:pPr>
      <w:r>
        <w:t>Průmyslový 5G/LTE router pro připojení k síti Internet určený pro provoz v režimu 24/7.</w:t>
      </w:r>
    </w:p>
    <w:p w14:paraId="2E1398EC" w14:textId="77777777" w:rsidR="004624E8" w:rsidRDefault="004624E8" w:rsidP="00EE33B0">
      <w:pPr>
        <w:pStyle w:val="Odstavecseseznamem"/>
        <w:numPr>
          <w:ilvl w:val="0"/>
          <w:numId w:val="30"/>
        </w:numPr>
        <w:spacing w:line="240" w:lineRule="auto"/>
        <w:jc w:val="both"/>
      </w:pPr>
      <w:r>
        <w:t>Rozhraním minimálně 2x Ethernet pro připojení k minipočítači.</w:t>
      </w:r>
    </w:p>
    <w:p w14:paraId="40DE507A" w14:textId="77777777" w:rsidR="004624E8" w:rsidRDefault="004624E8" w:rsidP="00EE33B0">
      <w:pPr>
        <w:pStyle w:val="Odstavecseseznamem"/>
        <w:numPr>
          <w:ilvl w:val="0"/>
          <w:numId w:val="30"/>
        </w:numPr>
        <w:spacing w:line="240" w:lineRule="auto"/>
        <w:jc w:val="both"/>
      </w:pPr>
      <w:r>
        <w:t>Podpora běžných pásem operátorů působící na území ČR.</w:t>
      </w:r>
    </w:p>
    <w:p w14:paraId="2BC241BF" w14:textId="77777777" w:rsidR="004624E8" w:rsidRDefault="004624E8" w:rsidP="00EE33B0">
      <w:pPr>
        <w:pStyle w:val="Odstavecseseznamem"/>
        <w:numPr>
          <w:ilvl w:val="0"/>
          <w:numId w:val="30"/>
        </w:numPr>
        <w:spacing w:line="240" w:lineRule="auto"/>
        <w:jc w:val="both"/>
      </w:pPr>
      <w:r>
        <w:t>Funkce vzdáleného připojení a správy prostřednictvím sítě Internet s podporou zabezpečeného připojení (SSL).</w:t>
      </w:r>
    </w:p>
    <w:p w14:paraId="566105AA" w14:textId="77777777" w:rsidR="004624E8" w:rsidRDefault="004624E8" w:rsidP="00EE33B0">
      <w:pPr>
        <w:pStyle w:val="Odstavecseseznamem"/>
        <w:numPr>
          <w:ilvl w:val="0"/>
          <w:numId w:val="30"/>
        </w:numPr>
        <w:spacing w:line="240" w:lineRule="auto"/>
        <w:jc w:val="both"/>
      </w:pPr>
      <w:r>
        <w:t>Konektor pro připojení externí antény.</w:t>
      </w:r>
    </w:p>
    <w:p w14:paraId="629B750F" w14:textId="6A42ED41" w:rsidR="00C12148" w:rsidRDefault="00C12148" w:rsidP="0046680E">
      <w:pPr>
        <w:pStyle w:val="Odstavecseseznamem"/>
        <w:numPr>
          <w:ilvl w:val="0"/>
          <w:numId w:val="30"/>
        </w:numPr>
        <w:spacing w:line="240" w:lineRule="auto"/>
        <w:jc w:val="both"/>
      </w:pPr>
      <w:r>
        <w:t>Stupeň krytí IP30.</w:t>
      </w:r>
    </w:p>
    <w:p w14:paraId="4D5EF18D" w14:textId="096E2C05" w:rsidR="0046680E" w:rsidRDefault="0046680E" w:rsidP="0046680E">
      <w:pPr>
        <w:pStyle w:val="Odstavecseseznamem"/>
        <w:numPr>
          <w:ilvl w:val="0"/>
          <w:numId w:val="30"/>
        </w:numPr>
        <w:spacing w:line="240" w:lineRule="auto"/>
        <w:jc w:val="both"/>
      </w:pPr>
      <w:r>
        <w:t>Provozní podmínky:</w:t>
      </w:r>
    </w:p>
    <w:p w14:paraId="63233D52" w14:textId="4075FAAA" w:rsidR="004624E8" w:rsidRDefault="00F34149" w:rsidP="00C12148">
      <w:pPr>
        <w:pStyle w:val="Odstavecseseznamem"/>
        <w:numPr>
          <w:ilvl w:val="1"/>
          <w:numId w:val="30"/>
        </w:numPr>
        <w:spacing w:line="240" w:lineRule="auto"/>
        <w:jc w:val="both"/>
      </w:pPr>
      <w:r>
        <w:lastRenderedPageBreak/>
        <w:t xml:space="preserve">pro </w:t>
      </w:r>
      <w:del w:id="68" w:author="Autor">
        <w:r>
          <w:delText>externí</w:delText>
        </w:r>
      </w:del>
      <w:ins w:id="69" w:author="Autor">
        <w:r w:rsidR="003C1E37">
          <w:t>exteriérovou</w:t>
        </w:r>
      </w:ins>
      <w:r>
        <w:t xml:space="preserve"> variantu</w:t>
      </w:r>
      <w:r w:rsidR="00C12148">
        <w:t>:</w:t>
      </w:r>
      <w:r>
        <w:t xml:space="preserve"> </w:t>
      </w:r>
      <w:r w:rsidR="00C12148">
        <w:t>r</w:t>
      </w:r>
      <w:r w:rsidR="004624E8">
        <w:t>ozsah provozních teplot od -</w:t>
      </w:r>
      <w:r w:rsidR="00802364">
        <w:t>2</w:t>
      </w:r>
      <w:r w:rsidR="004624E8">
        <w:t xml:space="preserve">0 °C do </w:t>
      </w:r>
      <w:r w:rsidR="00802364">
        <w:t>50</w:t>
      </w:r>
      <w:r w:rsidR="004624E8">
        <w:t xml:space="preserve"> °C, provozní vlhkost od 10</w:t>
      </w:r>
      <w:r w:rsidR="006C443C">
        <w:t xml:space="preserve"> </w:t>
      </w:r>
      <w:r w:rsidR="004624E8">
        <w:t>% do 90</w:t>
      </w:r>
      <w:r w:rsidR="006C443C">
        <w:t xml:space="preserve"> </w:t>
      </w:r>
      <w:r w:rsidR="004624E8">
        <w:t>%, nekondenzující.</w:t>
      </w:r>
    </w:p>
    <w:p w14:paraId="101310C3" w14:textId="091E0FF2" w:rsidR="004624E8" w:rsidRDefault="00F34149" w:rsidP="00C12148">
      <w:pPr>
        <w:pStyle w:val="Odstavecseseznamem"/>
        <w:numPr>
          <w:ilvl w:val="1"/>
          <w:numId w:val="30"/>
        </w:numPr>
        <w:spacing w:line="240" w:lineRule="auto"/>
        <w:jc w:val="both"/>
      </w:pPr>
      <w:r>
        <w:t xml:space="preserve">pro </w:t>
      </w:r>
      <w:del w:id="70" w:author="Autor">
        <w:r>
          <w:delText>interní</w:delText>
        </w:r>
      </w:del>
      <w:ins w:id="71" w:author="Autor">
        <w:r>
          <w:t>inter</w:t>
        </w:r>
        <w:r w:rsidR="00D15866">
          <w:t>iérovou</w:t>
        </w:r>
      </w:ins>
      <w:r>
        <w:t xml:space="preserve"> variantu</w:t>
      </w:r>
      <w:r w:rsidR="00C12148">
        <w:t>:</w:t>
      </w:r>
      <w:r>
        <w:t xml:space="preserve"> </w:t>
      </w:r>
      <w:r w:rsidR="00C12148">
        <w:t>r</w:t>
      </w:r>
      <w:r w:rsidR="004624E8">
        <w:t>ozsah provozních teplot od 5 °C do 50 °C, provozní vlhkost od 20</w:t>
      </w:r>
      <w:r w:rsidR="006C443C">
        <w:t xml:space="preserve"> </w:t>
      </w:r>
      <w:r w:rsidR="004624E8">
        <w:t>% do 80</w:t>
      </w:r>
      <w:r w:rsidR="006C443C">
        <w:t xml:space="preserve"> </w:t>
      </w:r>
      <w:r w:rsidR="004624E8">
        <w:t>%, nekondenzující.</w:t>
      </w:r>
    </w:p>
    <w:p w14:paraId="0165593F" w14:textId="4395650D" w:rsidR="00383062" w:rsidRPr="00925CA2" w:rsidRDefault="00055484" w:rsidP="00E856E0">
      <w:pPr>
        <w:pStyle w:val="Odstavecseseznamem"/>
        <w:numPr>
          <w:ilvl w:val="0"/>
          <w:numId w:val="30"/>
        </w:numPr>
        <w:spacing w:line="240" w:lineRule="auto"/>
        <w:jc w:val="both"/>
        <w:rPr>
          <w:ins w:id="72" w:author="Autor"/>
        </w:rPr>
      </w:pPr>
      <w:ins w:id="73" w:author="Autor">
        <w:r w:rsidRPr="00055484">
          <w:t>Router musí splňovat požadavky směrnice 2014/53/EU (RED), včetně doplněných ustanovení o kybernetické bezpečnosti dle delegované směrnice (EU) 2022/30.</w:t>
        </w:r>
      </w:ins>
    </w:p>
    <w:p w14:paraId="3B21F5FE" w14:textId="2CB00CF3" w:rsidR="004E1D1B" w:rsidRDefault="004E1D1B" w:rsidP="00677D19">
      <w:pPr>
        <w:pStyle w:val="Nadpis3"/>
      </w:pPr>
      <w:r>
        <w:t>Profylaxe</w:t>
      </w:r>
    </w:p>
    <w:p w14:paraId="119D1ADA" w14:textId="05C62389" w:rsidR="004E1D1B" w:rsidRDefault="004E1D1B" w:rsidP="00677D19">
      <w:pPr>
        <w:pStyle w:val="Zkladntext"/>
      </w:pPr>
      <w:r>
        <w:t xml:space="preserve">V rámci </w:t>
      </w:r>
      <w:r w:rsidR="00C30BFF" w:rsidRPr="004D0F2C">
        <w:t>jedné</w:t>
      </w:r>
      <w:r w:rsidR="00C30BFF">
        <w:t xml:space="preserve"> </w:t>
      </w:r>
      <w:r>
        <w:t xml:space="preserve">profylaxe je Prodávající povinen </w:t>
      </w:r>
      <w:r w:rsidR="00C12148">
        <w:t xml:space="preserve">provést </w:t>
      </w:r>
      <w:r>
        <w:t>následující činnosti:</w:t>
      </w:r>
    </w:p>
    <w:p w14:paraId="58CAF197" w14:textId="77777777" w:rsidR="004E1D1B" w:rsidRDefault="004E1D1B" w:rsidP="00677D19">
      <w:pPr>
        <w:pStyle w:val="Odstavecseseznamem"/>
        <w:numPr>
          <w:ilvl w:val="0"/>
          <w:numId w:val="16"/>
        </w:numPr>
        <w:ind w:left="1418"/>
        <w:jc w:val="both"/>
      </w:pPr>
      <w:r>
        <w:t>čištění vnitřní strany dotykové plochy</w:t>
      </w:r>
    </w:p>
    <w:p w14:paraId="7CA30405" w14:textId="77777777" w:rsidR="004E1D1B" w:rsidRDefault="004E1D1B" w:rsidP="00677D19">
      <w:pPr>
        <w:pStyle w:val="Odstavecseseznamem"/>
        <w:numPr>
          <w:ilvl w:val="0"/>
          <w:numId w:val="16"/>
        </w:numPr>
        <w:ind w:left="1418"/>
        <w:jc w:val="both"/>
      </w:pPr>
      <w:r>
        <w:t>čištění displeje</w:t>
      </w:r>
    </w:p>
    <w:p w14:paraId="14DE2FAD" w14:textId="3B0EE022" w:rsidR="004E1D1B" w:rsidRDefault="004E1D1B" w:rsidP="00677D19">
      <w:pPr>
        <w:pStyle w:val="Odstavecseseznamem"/>
        <w:numPr>
          <w:ilvl w:val="0"/>
          <w:numId w:val="16"/>
        </w:numPr>
        <w:ind w:left="1418"/>
        <w:jc w:val="both"/>
      </w:pPr>
      <w:r>
        <w:t>vizuální kontrola integrity rámu</w:t>
      </w:r>
    </w:p>
    <w:p w14:paraId="2AD7BD11" w14:textId="3C2756CC" w:rsidR="004E1D1B" w:rsidRDefault="00DD5AB7" w:rsidP="00677D19">
      <w:pPr>
        <w:pStyle w:val="Odstavecseseznamem"/>
        <w:numPr>
          <w:ilvl w:val="0"/>
          <w:numId w:val="16"/>
        </w:numPr>
        <w:ind w:left="1418"/>
        <w:jc w:val="both"/>
      </w:pPr>
      <w:ins w:id="74" w:author="Autor">
        <w:r>
          <w:t xml:space="preserve">dodávka a </w:t>
        </w:r>
      </w:ins>
      <w:r w:rsidR="004E1D1B">
        <w:t>výměna filtrů</w:t>
      </w:r>
    </w:p>
    <w:p w14:paraId="317CF803" w14:textId="77777777" w:rsidR="004E1D1B" w:rsidRDefault="004E1D1B" w:rsidP="00677D19">
      <w:pPr>
        <w:pStyle w:val="Odstavecseseznamem"/>
        <w:numPr>
          <w:ilvl w:val="0"/>
          <w:numId w:val="16"/>
        </w:numPr>
        <w:ind w:left="1418"/>
        <w:jc w:val="both"/>
      </w:pPr>
      <w:r>
        <w:t>kontrola termoregulačního zařízení</w:t>
      </w:r>
    </w:p>
    <w:p w14:paraId="224365D5" w14:textId="77777777" w:rsidR="004E1D1B" w:rsidRDefault="004E1D1B" w:rsidP="00677D19">
      <w:pPr>
        <w:pStyle w:val="Odstavecseseznamem"/>
        <w:numPr>
          <w:ilvl w:val="0"/>
          <w:numId w:val="16"/>
        </w:numPr>
        <w:spacing w:after="120"/>
        <w:ind w:left="1418"/>
        <w:jc w:val="both"/>
      </w:pPr>
      <w:r>
        <w:t>kompletní čištění kapotáže</w:t>
      </w:r>
    </w:p>
    <w:p w14:paraId="098DC571" w14:textId="352C44D5" w:rsidR="004E1D1B" w:rsidRDefault="00C30BFF" w:rsidP="00677D19">
      <w:pPr>
        <w:pStyle w:val="Zkladntext"/>
      </w:pPr>
      <w:r>
        <w:t>D</w:t>
      </w:r>
      <w:r w:rsidR="004E1D1B">
        <w:t>oprava</w:t>
      </w:r>
      <w:r w:rsidR="00C12148">
        <w:t xml:space="preserve"> do místa plnění</w:t>
      </w:r>
      <w:r w:rsidR="00A651F6">
        <w:t xml:space="preserve"> je zahrnuta v ceně profylaxe</w:t>
      </w:r>
      <w:r>
        <w:t>.</w:t>
      </w:r>
    </w:p>
    <w:p w14:paraId="5F12467D" w14:textId="4967AA72" w:rsidR="00A651F6" w:rsidRDefault="00A651F6" w:rsidP="004D0F2C">
      <w:pPr>
        <w:pStyle w:val="Zkladntext"/>
      </w:pPr>
      <w:r>
        <w:t xml:space="preserve">Profylaxe HW bude objednávána postupem dle </w:t>
      </w:r>
      <w:r w:rsidR="00925CA2">
        <w:t xml:space="preserve">čl. 2 </w:t>
      </w:r>
      <w:r w:rsidR="00C12148">
        <w:t>Smlouvy</w:t>
      </w:r>
      <w:r w:rsidR="00925CA2">
        <w:t>.</w:t>
      </w:r>
    </w:p>
    <w:p w14:paraId="6CE5CF88" w14:textId="3807CB97" w:rsidR="00670E30" w:rsidRDefault="00670E30" w:rsidP="004D0F2C">
      <w:pPr>
        <w:pStyle w:val="Zkladntext"/>
      </w:pPr>
      <w:r>
        <w:t>Řádné provedení profylaxe HW bude na místě ověřeno pověřeným zaměstnancem Kupujícího</w:t>
      </w:r>
      <w:r w:rsidR="00F16C54">
        <w:t xml:space="preserve">, přičemž na základě řádného provedení profylaxe bude mezi Stranami podepsán protokol o jejím provedení, který se stane podkladem pro fakturaci. </w:t>
      </w:r>
    </w:p>
    <w:p w14:paraId="24D95744" w14:textId="74ECC98B" w:rsidR="004E1D1B" w:rsidRDefault="004E1D1B" w:rsidP="004D0F2C">
      <w:pPr>
        <w:pStyle w:val="Nadpis3"/>
      </w:pPr>
      <w:r>
        <w:t>Pohotovost (tj. Paušální služby)</w:t>
      </w:r>
    </w:p>
    <w:p w14:paraId="1083185C" w14:textId="69985097" w:rsidR="00C30BFF" w:rsidRDefault="00A651F6" w:rsidP="004D0F2C">
      <w:pPr>
        <w:pStyle w:val="Zkladntext"/>
        <w:numPr>
          <w:ilvl w:val="0"/>
          <w:numId w:val="20"/>
        </w:numPr>
      </w:pPr>
      <w:r w:rsidRPr="0029677E">
        <w:t xml:space="preserve">Prodávající je povinen přijímat oznámení Kupujícího o potřebě zajištění </w:t>
      </w:r>
      <w:r>
        <w:t>servisních</w:t>
      </w:r>
      <w:r w:rsidRPr="0029677E">
        <w:t xml:space="preserve"> prací </w:t>
      </w:r>
      <w:r>
        <w:t xml:space="preserve">(Servisní služby) </w:t>
      </w:r>
      <w:r w:rsidRPr="0029677E">
        <w:t xml:space="preserve">každý den v době </w:t>
      </w:r>
      <w:r w:rsidRPr="006C443C">
        <w:t>od 06:00 do 22:00</w:t>
      </w:r>
      <w:r>
        <w:t xml:space="preserve"> </w:t>
      </w:r>
      <w:r w:rsidRPr="0029677E">
        <w:t>hodin</w:t>
      </w:r>
      <w:r w:rsidR="0025680A">
        <w:t xml:space="preserve"> na e-mailové adrese: </w:t>
      </w:r>
      <w:r w:rsidR="0025680A" w:rsidRPr="00BA7E96">
        <w:rPr>
          <w:highlight w:val="green"/>
        </w:rPr>
        <w:t>(DOPLNÍ PRODÁVAJÍCÍ)</w:t>
      </w:r>
      <w:r>
        <w:t xml:space="preserve"> (dále jen „</w:t>
      </w:r>
      <w:r w:rsidRPr="00255FD9">
        <w:rPr>
          <w:b/>
          <w:bCs/>
          <w:i/>
          <w:iCs/>
        </w:rPr>
        <w:t>Pohotovost</w:t>
      </w:r>
      <w:r>
        <w:t>“)</w:t>
      </w:r>
      <w:r w:rsidRPr="0029677E">
        <w:t>.</w:t>
      </w:r>
      <w:r>
        <w:t xml:space="preserve">  </w:t>
      </w:r>
    </w:p>
    <w:p w14:paraId="62773A35" w14:textId="5073B361" w:rsidR="0025680A" w:rsidRDefault="0025680A" w:rsidP="006A39A7">
      <w:pPr>
        <w:pStyle w:val="Zkladntext"/>
        <w:numPr>
          <w:ilvl w:val="0"/>
          <w:numId w:val="20"/>
        </w:numPr>
      </w:pPr>
      <w:r>
        <w:t xml:space="preserve">Prodávající je povinen do 3 hodin od zaslání oznámení potvrdit Kupujícímu přijetí oznámení. V opačném případě je Prodávající povinen uhradit smluvní pokutu ve výši </w:t>
      </w:r>
      <w:r w:rsidR="00677D19">
        <w:t>5</w:t>
      </w:r>
      <w:r w:rsidR="006C443C">
        <w:t>.</w:t>
      </w:r>
      <w:r w:rsidR="00677D19">
        <w:t>00</w:t>
      </w:r>
      <w:r w:rsidR="001E70B6">
        <w:t>0</w:t>
      </w:r>
      <w:r w:rsidR="00677D19">
        <w:t> Kč za</w:t>
      </w:r>
      <w:r w:rsidR="001E70B6">
        <w:t xml:space="preserve"> každý</w:t>
      </w:r>
      <w:r w:rsidR="00677D19">
        <w:t xml:space="preserve"> </w:t>
      </w:r>
      <w:r w:rsidR="001E70B6">
        <w:t xml:space="preserve">případ </w:t>
      </w:r>
      <w:r w:rsidR="00677D19">
        <w:t>prodlení s doručením potvrzení. Nepotvrzení oznámení ze strany Prodávajícího nemá vliv na dobu řešení závady.</w:t>
      </w:r>
      <w:r w:rsidR="00544B16">
        <w:t xml:space="preserve"> Lhůta 3 hodin neběží</w:t>
      </w:r>
      <w:r w:rsidR="0046680E">
        <w:t xml:space="preserve"> (staví se)</w:t>
      </w:r>
      <w:r w:rsidR="00544B16">
        <w:t xml:space="preserve"> po dobu, kdy není poskytována Pohotovost (tj. mezi 22:00 – 06:00 hodin).</w:t>
      </w:r>
    </w:p>
    <w:p w14:paraId="4256C1E3" w14:textId="749B7C98" w:rsidR="00A651F6" w:rsidRDefault="00165366" w:rsidP="006A39A7">
      <w:pPr>
        <w:pStyle w:val="Zkladntext"/>
        <w:numPr>
          <w:ilvl w:val="0"/>
          <w:numId w:val="20"/>
        </w:numPr>
      </w:pPr>
      <w:bookmarkStart w:id="75" w:name="_Hlk188464549"/>
      <w:r>
        <w:t xml:space="preserve">Cenu za </w:t>
      </w:r>
      <w:r w:rsidR="00553D8B">
        <w:t>P</w:t>
      </w:r>
      <w:r>
        <w:t xml:space="preserve">ohotovost bude Kupující hradit </w:t>
      </w:r>
      <w:r w:rsidR="00A33D58">
        <w:t>za každý započatý</w:t>
      </w:r>
      <w:r w:rsidR="006C443C">
        <w:t xml:space="preserve"> kalendářní</w:t>
      </w:r>
      <w:r w:rsidR="00A33D58">
        <w:t xml:space="preserve"> měsíc</w:t>
      </w:r>
      <w:r>
        <w:t xml:space="preserve"> poskytování </w:t>
      </w:r>
      <w:r w:rsidR="00553D8B">
        <w:t>P</w:t>
      </w:r>
      <w:r>
        <w:t xml:space="preserve">ohotovosti.  </w:t>
      </w:r>
    </w:p>
    <w:bookmarkEnd w:id="75"/>
    <w:p w14:paraId="697F4E80" w14:textId="72E4F9D9" w:rsidR="001F51F6" w:rsidRDefault="001F51F6" w:rsidP="006A39A7">
      <w:pPr>
        <w:pStyle w:val="Zkladntext"/>
        <w:numPr>
          <w:ilvl w:val="0"/>
          <w:numId w:val="20"/>
        </w:numPr>
      </w:pPr>
      <w:r>
        <w:t xml:space="preserve">Na základě oznámení Kupujícího dle </w:t>
      </w:r>
      <w:r w:rsidR="0025680A">
        <w:t>odst.</w:t>
      </w:r>
      <w:r>
        <w:t xml:space="preserve"> 1 budou poskytovány Prodávajícímu Servisní služby</w:t>
      </w:r>
      <w:r w:rsidR="00053D2E">
        <w:t>, specifikované níže</w:t>
      </w:r>
      <w:r w:rsidR="0025680A">
        <w:t>.</w:t>
      </w:r>
    </w:p>
    <w:p w14:paraId="1224178D" w14:textId="4C1031ED" w:rsidR="00925CA2" w:rsidRPr="00925CA2" w:rsidRDefault="004E1D1B" w:rsidP="006A39A7">
      <w:pPr>
        <w:pStyle w:val="Nadpis3"/>
      </w:pPr>
      <w:r>
        <w:t>Servisní služby</w:t>
      </w:r>
    </w:p>
    <w:p w14:paraId="3051AC18" w14:textId="0932AA5D" w:rsidR="00D26B5A" w:rsidRDefault="00D26B5A" w:rsidP="00677D19">
      <w:pPr>
        <w:pStyle w:val="Zkladntext"/>
        <w:numPr>
          <w:ilvl w:val="0"/>
          <w:numId w:val="21"/>
        </w:numPr>
      </w:pPr>
      <w:r>
        <w:t>Servisní</w:t>
      </w:r>
      <w:r w:rsidR="00D0019A" w:rsidRPr="0029677E">
        <w:t xml:space="preserve">mi </w:t>
      </w:r>
      <w:r w:rsidR="00925CA2">
        <w:t>službami</w:t>
      </w:r>
      <w:r w:rsidR="00D0019A" w:rsidRPr="0029677E">
        <w:t xml:space="preserve"> </w:t>
      </w:r>
      <w:r w:rsidR="001775AC">
        <w:t>se rozumí</w:t>
      </w:r>
      <w:r w:rsidR="00D0019A" w:rsidRPr="0029677E">
        <w:t xml:space="preserve"> zejména oprava závad na HW, které brání řádnému provozu</w:t>
      </w:r>
      <w:r w:rsidR="001775AC">
        <w:t xml:space="preserve"> a užívání</w:t>
      </w:r>
      <w:r w:rsidR="00D0019A" w:rsidRPr="0029677E">
        <w:t xml:space="preserve"> HW či jinak ohrožují bezpečný</w:t>
      </w:r>
      <w:r w:rsidR="001775AC">
        <w:t xml:space="preserve"> a spolehlivý</w:t>
      </w:r>
      <w:r w:rsidR="00D0019A" w:rsidRPr="0029677E">
        <w:t xml:space="preserve"> provoz HW</w:t>
      </w:r>
      <w:r>
        <w:t>.</w:t>
      </w:r>
    </w:p>
    <w:p w14:paraId="0097115F" w14:textId="41530371" w:rsidR="00D0019A" w:rsidRDefault="00D0019A" w:rsidP="00677D19">
      <w:pPr>
        <w:pStyle w:val="Zkladntext"/>
        <w:numPr>
          <w:ilvl w:val="0"/>
          <w:numId w:val="21"/>
        </w:numPr>
      </w:pPr>
      <w:r w:rsidRPr="0029677E">
        <w:t>Na výzvu Kupujícíh</w:t>
      </w:r>
      <w:r w:rsidR="0025680A">
        <w:t>o</w:t>
      </w:r>
      <w:r w:rsidRPr="0029677E">
        <w:t xml:space="preserve"> </w:t>
      </w:r>
      <w:r w:rsidR="001C4852">
        <w:t xml:space="preserve">je </w:t>
      </w:r>
      <w:r w:rsidRPr="0029677E">
        <w:t xml:space="preserve">Prodávající </w:t>
      </w:r>
      <w:r w:rsidR="006C443C">
        <w:t xml:space="preserve">(resp. jím pověřený technik) </w:t>
      </w:r>
      <w:r w:rsidRPr="0029677E">
        <w:t xml:space="preserve">povinen se nejdéle do </w:t>
      </w:r>
      <w:r w:rsidR="00672C61" w:rsidRPr="00504DA5">
        <w:t>12</w:t>
      </w:r>
      <w:r w:rsidRPr="00504DA5">
        <w:t xml:space="preserve"> </w:t>
      </w:r>
      <w:r w:rsidRPr="00C12148">
        <w:t>hodin</w:t>
      </w:r>
      <w:r w:rsidR="001775AC">
        <w:t xml:space="preserve"> </w:t>
      </w:r>
      <w:r w:rsidR="001E70B6">
        <w:t xml:space="preserve">od </w:t>
      </w:r>
      <w:r w:rsidR="00553D8B">
        <w:t>oznámení</w:t>
      </w:r>
      <w:r w:rsidR="001E70B6">
        <w:t xml:space="preserve"> </w:t>
      </w:r>
      <w:r w:rsidR="001775AC">
        <w:t>(nebylo-li Stranami ujednáno jinak)</w:t>
      </w:r>
      <w:r w:rsidRPr="0029677E">
        <w:t xml:space="preserve"> dostavit na místo, kde je HW umístěn a provést úkony směřující ke zjištění a opravě závady. </w:t>
      </w:r>
      <w:r w:rsidR="0029677E" w:rsidRPr="00553D8B">
        <w:t xml:space="preserve">Prodávající vyhodnotí charakter a rozsah závady a </w:t>
      </w:r>
      <w:r w:rsidR="006C443C">
        <w:t>předpokládanou</w:t>
      </w:r>
      <w:r w:rsidR="0029677E" w:rsidRPr="00553D8B">
        <w:t xml:space="preserve"> cenu za provedení nutných oprav, jakož i dobu provádění oprav (s přihlédnutím k prov</w:t>
      </w:r>
      <w:r w:rsidR="0029677E">
        <w:t>ozním potřebám Kupujícího).</w:t>
      </w:r>
    </w:p>
    <w:p w14:paraId="39ADDF16" w14:textId="4605CA73" w:rsidR="003C76AA" w:rsidRDefault="003C76AA" w:rsidP="00677D19">
      <w:pPr>
        <w:pStyle w:val="Zkladntext"/>
        <w:numPr>
          <w:ilvl w:val="0"/>
          <w:numId w:val="21"/>
        </w:numPr>
      </w:pPr>
      <w:r>
        <w:t>Prodávající je povinen bezodkladně provést opravy HW tak, aby mohl být HW v co nejkratším čase opět uveden do řádného provozu, přičemž</w:t>
      </w:r>
      <w:r>
        <w:rPr>
          <w:szCs w:val="20"/>
        </w:rPr>
        <w:t xml:space="preserve"> z</w:t>
      </w:r>
      <w:r w:rsidRPr="0010111B">
        <w:rPr>
          <w:szCs w:val="20"/>
        </w:rPr>
        <w:t>ávady HW je povinen odstranit nejpozději do konce dne následujícího po dni, v němž uběhla lhůta pro příjezd technika stanovená v odst. 2 čl. IV. této přílohy</w:t>
      </w:r>
      <w:r w:rsidR="00DD2666">
        <w:rPr>
          <w:szCs w:val="20"/>
        </w:rPr>
        <w:t>.</w:t>
      </w:r>
    </w:p>
    <w:p w14:paraId="4A36C95A" w14:textId="727FBB1D" w:rsidR="00FD1DD3" w:rsidRDefault="00FD1DD3" w:rsidP="006E5584">
      <w:pPr>
        <w:pStyle w:val="Zkladntext"/>
        <w:numPr>
          <w:ilvl w:val="0"/>
          <w:numId w:val="21"/>
        </w:numPr>
      </w:pPr>
      <w:r>
        <w:t xml:space="preserve">Opravy </w:t>
      </w:r>
      <w:r w:rsidR="00BC7B25">
        <w:t>je Prodávající povinen</w:t>
      </w:r>
      <w:r>
        <w:t xml:space="preserve"> prov</w:t>
      </w:r>
      <w:r w:rsidR="00BC7B25">
        <w:t>ést</w:t>
      </w:r>
      <w:r>
        <w:t xml:space="preserve"> na místě</w:t>
      </w:r>
      <w:r w:rsidR="003C5720">
        <w:t xml:space="preserve"> </w:t>
      </w:r>
      <w:r w:rsidR="00BC7B25">
        <w:t>a při provádění oprav dbát na bezpečnost</w:t>
      </w:r>
      <w:r w:rsidR="00A81797">
        <w:t xml:space="preserve"> a komfort cestujících</w:t>
      </w:r>
      <w:r>
        <w:t xml:space="preserve">. </w:t>
      </w:r>
    </w:p>
    <w:p w14:paraId="5F2419E8" w14:textId="352E031C" w:rsidR="000E7379" w:rsidRDefault="000E7379" w:rsidP="006A39A7">
      <w:pPr>
        <w:pStyle w:val="Zkladntext"/>
      </w:pPr>
      <w:r>
        <w:t xml:space="preserve">Zjistí-li Prodávající, že závadu není možné opravit, nebo </w:t>
      </w:r>
      <w:r w:rsidR="009B7ADF">
        <w:t xml:space="preserve">překročila-li by cena za opravy a (nebo) </w:t>
      </w:r>
      <w:r w:rsidR="00284AC7">
        <w:t xml:space="preserve">cena </w:t>
      </w:r>
      <w:r w:rsidR="009B7ADF">
        <w:t>náhradní</w:t>
      </w:r>
      <w:r w:rsidR="00284AC7">
        <w:t>ch</w:t>
      </w:r>
      <w:r w:rsidR="009B7ADF">
        <w:t xml:space="preserve"> díl</w:t>
      </w:r>
      <w:r w:rsidR="00284AC7">
        <w:t>ů</w:t>
      </w:r>
      <w:r w:rsidR="009B7ADF">
        <w:t xml:space="preserve"> cenu za pořízení nového HW (sjednanou dle přílohy č. </w:t>
      </w:r>
      <w:r w:rsidR="006A39A7" w:rsidRPr="00053D2E">
        <w:t>2</w:t>
      </w:r>
      <w:r w:rsidR="009B7ADF">
        <w:t xml:space="preserve"> </w:t>
      </w:r>
      <w:r w:rsidR="00C12148">
        <w:t>Smlouvy</w:t>
      </w:r>
      <w:r w:rsidR="009B7ADF">
        <w:t xml:space="preserve">), </w:t>
      </w:r>
      <w:r>
        <w:t>je</w:t>
      </w:r>
      <w:r w:rsidR="009B7ADF">
        <w:t xml:space="preserve"> Prodávající</w:t>
      </w:r>
      <w:r>
        <w:t xml:space="preserve"> povinen do </w:t>
      </w:r>
      <w:r w:rsidR="00BB6F0A" w:rsidRPr="00D026EA">
        <w:t xml:space="preserve">7 </w:t>
      </w:r>
      <w:r>
        <w:t>dnů dodat</w:t>
      </w:r>
      <w:r w:rsidR="0077452A">
        <w:t xml:space="preserve"> a nainstalovat</w:t>
      </w:r>
      <w:r>
        <w:t xml:space="preserve"> nový HW</w:t>
      </w:r>
      <w:r w:rsidR="0077452A">
        <w:t xml:space="preserve">. V případě </w:t>
      </w:r>
      <w:r w:rsidR="0077452A">
        <w:lastRenderedPageBreak/>
        <w:t>záručních vad tak musí učinit vždy na vlastní náklady.</w:t>
      </w:r>
      <w:r w:rsidR="009B7ADF">
        <w:t xml:space="preserve"> Výměnu HW může</w:t>
      </w:r>
      <w:r w:rsidR="00284AC7">
        <w:t xml:space="preserve"> v případě záručních vad</w:t>
      </w:r>
      <w:r w:rsidR="009B7ADF">
        <w:t xml:space="preserve"> dodavatel provést </w:t>
      </w:r>
      <w:r w:rsidR="00284AC7">
        <w:t xml:space="preserve">i </w:t>
      </w:r>
      <w:r w:rsidR="009B7ADF">
        <w:t>kdykoliv po dohodě s</w:t>
      </w:r>
      <w:r w:rsidR="00284AC7">
        <w:t> </w:t>
      </w:r>
      <w:r w:rsidR="009B7ADF">
        <w:t>Kupujícím</w:t>
      </w:r>
      <w:r w:rsidR="00284AC7">
        <w:t>.</w:t>
      </w:r>
    </w:p>
    <w:p w14:paraId="29A4560E" w14:textId="319A09FF" w:rsidR="00664C82" w:rsidRDefault="00664C82" w:rsidP="004D0F2C">
      <w:pPr>
        <w:pStyle w:val="Zkladntext"/>
      </w:pPr>
      <w:r>
        <w:t>Po provedení oprav Prodávající předvede Kupujícímu funkčnost HW a předloží Kupujícímu dokumentaci o rozsahu závad a způsobu provedení oprav</w:t>
      </w:r>
      <w:r w:rsidR="000F06C6">
        <w:t xml:space="preserve">, </w:t>
      </w:r>
      <w:r w:rsidR="006949A0">
        <w:t>včetně seznamu použitých náhradních dílů</w:t>
      </w:r>
      <w:r w:rsidR="00520F93">
        <w:t>, jakož i poč</w:t>
      </w:r>
      <w:r w:rsidR="006949A0">
        <w:t>tu</w:t>
      </w:r>
      <w:r w:rsidR="00520F93">
        <w:t xml:space="preserve"> hodin práce technika</w:t>
      </w:r>
      <w:r w:rsidR="00BE45CF">
        <w:t xml:space="preserve"> a cen</w:t>
      </w:r>
      <w:r w:rsidR="006949A0">
        <w:t>y</w:t>
      </w:r>
      <w:r w:rsidR="00BE45CF">
        <w:t xml:space="preserve"> za výjezd</w:t>
      </w:r>
      <w:r w:rsidR="00B07117">
        <w:t xml:space="preserve"> (tj. „</w:t>
      </w:r>
      <w:r w:rsidR="00B07117" w:rsidRPr="006A39A7">
        <w:rPr>
          <w:b/>
          <w:bCs/>
          <w:i/>
          <w:iCs/>
        </w:rPr>
        <w:t>protokol o provedení oprav</w:t>
      </w:r>
      <w:r w:rsidR="00B07117">
        <w:t xml:space="preserve">“). Protokol o provedení oprav </w:t>
      </w:r>
      <w:r w:rsidR="007F1C48">
        <w:t xml:space="preserve">pak </w:t>
      </w:r>
      <w:r w:rsidR="00B07117">
        <w:t xml:space="preserve">Strany na místě </w:t>
      </w:r>
      <w:r w:rsidR="00520F93">
        <w:t>podepíšou</w:t>
      </w:r>
      <w:r w:rsidR="007F1C48">
        <w:t>.</w:t>
      </w:r>
    </w:p>
    <w:p w14:paraId="00C58760" w14:textId="568E3065" w:rsidR="00137355" w:rsidRDefault="008676B4" w:rsidP="006A39A7">
      <w:pPr>
        <w:pStyle w:val="Zkladntext"/>
      </w:pPr>
      <w:r w:rsidRPr="00EE246C">
        <w:t>Doprava do a z místa plnění</w:t>
      </w:r>
      <w:r w:rsidR="00C45ED4" w:rsidRPr="00EE246C">
        <w:t xml:space="preserve"> (tj. výjezd)</w:t>
      </w:r>
      <w:r w:rsidRPr="00EE246C">
        <w:t>, jakož i cena</w:t>
      </w:r>
      <w:r w:rsidR="00CA3E2C" w:rsidRPr="00EE246C">
        <w:t xml:space="preserve"> za práci technika</w:t>
      </w:r>
      <w:r w:rsidRPr="00EE246C">
        <w:t xml:space="preserve"> bude Prodávajícímu hrazena v souladu s ceníkem, který je přílohou č. 2 </w:t>
      </w:r>
      <w:r w:rsidR="00C12148">
        <w:t>Smlouvy</w:t>
      </w:r>
      <w:r w:rsidRPr="00EE246C">
        <w:t>.</w:t>
      </w:r>
      <w:r w:rsidR="00137355" w:rsidRPr="00EE246C">
        <w:t xml:space="preserve"> </w:t>
      </w:r>
      <w:r w:rsidR="00B34F2F">
        <w:t xml:space="preserve">Jestliže bylo v jednom kalendářním dni uskutečněno více výjezdů do míst vzdálených mezi sebou vzdušnou čarou do 30 km, je Prodávající oprávněn účtovat Kupujícímu pouze 1 výjezd. V opačném případě bude Kupující hradit každý výjezd uskutečněný v daném kalendářním dni. </w:t>
      </w:r>
    </w:p>
    <w:p w14:paraId="0B216DBF" w14:textId="2665CD64" w:rsidR="008676B4" w:rsidRDefault="00137355" w:rsidP="006A39A7">
      <w:pPr>
        <w:pStyle w:val="Zkladntext"/>
      </w:pPr>
      <w:r>
        <w:t xml:space="preserve">Prodávajícímu nevzniká nárok na zaplacení jakýchkoliv výdajů spojených s opravami záručních vad (čl. 17 ZOP). O povaze závady je Prodávající povinen informovat Kupujícího nejpozději před započetím prací směřujících k jejímu odstranění. </w:t>
      </w:r>
      <w:r w:rsidR="00C45ED4">
        <w:t xml:space="preserve">Nebude-li Kupující souhlasit se stanoviskem Prodávajícího, sdělí tuto skutečnost písemně Prodávajícímu, který má povinnost náležitého odůvodnění svého závěru, případně </w:t>
      </w:r>
      <w:r w:rsidR="00EE246C">
        <w:t>ho může změnit.</w:t>
      </w:r>
      <w:r w:rsidR="00C45ED4">
        <w:t xml:space="preserve"> Jednání Stran o charakteru závady nesmí mít vliv na dobu odstraňování závad.</w:t>
      </w:r>
    </w:p>
    <w:p w14:paraId="15741B6C" w14:textId="1FD4AF25" w:rsidR="00684ADA" w:rsidRPr="00255FD9" w:rsidRDefault="00684ADA" w:rsidP="006A39A7">
      <w:pPr>
        <w:pStyle w:val="Zkladntext"/>
      </w:pPr>
      <w:r w:rsidRPr="00255FD9">
        <w:t>Dodávka a instalace náhradních dílů HW</w:t>
      </w:r>
      <w:r w:rsidR="00520F93">
        <w:t>:</w:t>
      </w:r>
    </w:p>
    <w:p w14:paraId="437A046B" w14:textId="27E37320" w:rsidR="00684ADA" w:rsidRDefault="00684ADA" w:rsidP="006A39A7">
      <w:pPr>
        <w:pStyle w:val="Zkladntext"/>
        <w:numPr>
          <w:ilvl w:val="0"/>
          <w:numId w:val="23"/>
        </w:numPr>
        <w:ind w:left="1418"/>
      </w:pPr>
      <w:r>
        <w:t xml:space="preserve">V případě, že </w:t>
      </w:r>
      <w:r w:rsidR="00137355">
        <w:t xml:space="preserve">k odstranění závady bude nutné </w:t>
      </w:r>
      <w:r w:rsidR="002847A2">
        <w:t xml:space="preserve">provést </w:t>
      </w:r>
      <w:r>
        <w:t>výměn</w:t>
      </w:r>
      <w:r w:rsidR="002847A2">
        <w:t>u</w:t>
      </w:r>
      <w:r>
        <w:t xml:space="preserve"> jakékoliv součásti HW, je Prodávající povinen zajistit dodání</w:t>
      </w:r>
      <w:r w:rsidR="00A52661">
        <w:t xml:space="preserve"> a následnou instalaci</w:t>
      </w:r>
      <w:r>
        <w:t xml:space="preserve"> náhradního dílu této součásti, a to za cenu uvedenou v ceníku, který je přílohou č. 2 </w:t>
      </w:r>
      <w:r w:rsidR="00C12148">
        <w:t>Smlouvy</w:t>
      </w:r>
      <w:r>
        <w:t>.</w:t>
      </w:r>
    </w:p>
    <w:p w14:paraId="2ED47C06" w14:textId="10D4339B" w:rsidR="00684ADA" w:rsidRDefault="00684ADA" w:rsidP="006A39A7">
      <w:pPr>
        <w:pStyle w:val="Zkladntext"/>
        <w:numPr>
          <w:ilvl w:val="0"/>
          <w:numId w:val="23"/>
        </w:numPr>
        <w:ind w:left="1418"/>
      </w:pPr>
      <w:r>
        <w:t>Prodávající se zavazuje poskytnout náhradní díly nové, nepoužité a poskytnou</w:t>
      </w:r>
      <w:r w:rsidR="00FD1DD3">
        <w:t>t</w:t>
      </w:r>
      <w:r>
        <w:t xml:space="preserve"> na ně záruku za jakost </w:t>
      </w:r>
      <w:r w:rsidR="00FD1DD3">
        <w:t>v</w:t>
      </w:r>
      <w:r w:rsidR="00520F93">
        <w:t> délce 60 měsíců.</w:t>
      </w:r>
    </w:p>
    <w:p w14:paraId="468983D2" w14:textId="77777777" w:rsidR="00500D3D" w:rsidRDefault="00500D3D" w:rsidP="00A33D58">
      <w:pPr>
        <w:rPr>
          <w:i/>
          <w:iCs/>
          <w:szCs w:val="20"/>
        </w:rPr>
      </w:pPr>
    </w:p>
    <w:p w14:paraId="2235BD6E" w14:textId="2336A281" w:rsidR="00B319A2" w:rsidRPr="000F3089" w:rsidRDefault="00B319A2" w:rsidP="00A33D58">
      <w:pPr>
        <w:rPr>
          <w:i/>
          <w:iCs/>
          <w:szCs w:val="20"/>
        </w:rPr>
      </w:pPr>
      <w:r w:rsidRPr="000F3089">
        <w:rPr>
          <w:i/>
          <w:iCs/>
          <w:szCs w:val="20"/>
        </w:rPr>
        <w:t>Příloha:</w:t>
      </w:r>
      <w:r w:rsidRPr="000F3089">
        <w:rPr>
          <w:i/>
          <w:iCs/>
          <w:szCs w:val="20"/>
        </w:rPr>
        <w:tab/>
      </w:r>
      <w:r w:rsidRPr="000F3089">
        <w:rPr>
          <w:i/>
          <w:iCs/>
          <w:szCs w:val="20"/>
        </w:rPr>
        <w:tab/>
      </w:r>
      <w:r w:rsidR="00C9586E">
        <w:rPr>
          <w:i/>
          <w:iCs/>
          <w:szCs w:val="20"/>
        </w:rPr>
        <w:t xml:space="preserve">A) </w:t>
      </w:r>
      <w:r w:rsidRPr="000F3089">
        <w:rPr>
          <w:i/>
          <w:iCs/>
          <w:szCs w:val="20"/>
        </w:rPr>
        <w:t>Technická specifikace nabízeného plnění</w:t>
      </w:r>
    </w:p>
    <w:sectPr w:rsidR="00B319A2" w:rsidRPr="000F3089" w:rsidSect="000F3089">
      <w:headerReference w:type="even" r:id="rId8"/>
      <w:headerReference w:type="default" r:id="rId9"/>
      <w:footerReference w:type="even" r:id="rId10"/>
      <w:footerReference w:type="default" r:id="rId11"/>
      <w:headerReference w:type="first" r:id="rId12"/>
      <w:footerReference w:type="first" r:id="rId13"/>
      <w:pgSz w:w="11906" w:h="16838" w:code="9"/>
      <w:pgMar w:top="430" w:right="1133" w:bottom="1474" w:left="2070" w:header="595" w:footer="1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21843" w14:textId="77777777" w:rsidR="00A01056" w:rsidRDefault="00A01056" w:rsidP="00962258">
      <w:pPr>
        <w:spacing w:after="0" w:line="240" w:lineRule="auto"/>
      </w:pPr>
      <w:r>
        <w:separator/>
      </w:r>
    </w:p>
  </w:endnote>
  <w:endnote w:type="continuationSeparator" w:id="0">
    <w:p w14:paraId="36945B16" w14:textId="77777777" w:rsidR="00A01056" w:rsidRDefault="00A010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87AA" w14:textId="77777777" w:rsidR="0012379B" w:rsidRDefault="0012379B">
    <w:pPr>
      <w:pStyle w:val="Zpat"/>
    </w:pPr>
  </w:p>
  <w:p w14:paraId="6B1AC925" w14:textId="77777777" w:rsidR="00CD2E32" w:rsidRDefault="00CD2E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60AE" w14:paraId="56340028" w14:textId="77777777" w:rsidTr="004624E8">
      <w:tc>
        <w:tcPr>
          <w:tcW w:w="1361" w:type="dxa"/>
          <w:tcMar>
            <w:left w:w="0" w:type="dxa"/>
            <w:right w:w="0" w:type="dxa"/>
          </w:tcMar>
          <w:vAlign w:val="bottom"/>
        </w:tcPr>
        <w:p w14:paraId="78830260" w14:textId="639078DB" w:rsidR="000C60AE" w:rsidRPr="00B8518B" w:rsidRDefault="000C60A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5D0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5D0F">
            <w:rPr>
              <w:rStyle w:val="slostrnky"/>
              <w:noProof/>
            </w:rPr>
            <w:t>4</w:t>
          </w:r>
          <w:r w:rsidRPr="00B8518B">
            <w:rPr>
              <w:rStyle w:val="slostrnky"/>
            </w:rPr>
            <w:fldChar w:fldCharType="end"/>
          </w:r>
        </w:p>
      </w:tc>
      <w:tc>
        <w:tcPr>
          <w:tcW w:w="3458" w:type="dxa"/>
          <w:tcMar>
            <w:left w:w="0" w:type="dxa"/>
            <w:right w:w="0" w:type="dxa"/>
          </w:tcMar>
        </w:tcPr>
        <w:p w14:paraId="54FF173B" w14:textId="77777777" w:rsidR="000C60AE" w:rsidRDefault="000C60AE" w:rsidP="00460660">
          <w:pPr>
            <w:pStyle w:val="Zpat"/>
          </w:pPr>
          <w:r>
            <w:t>Správa železnic, státní organizace</w:t>
          </w:r>
        </w:p>
        <w:p w14:paraId="592B2419" w14:textId="77777777" w:rsidR="000C60AE" w:rsidRDefault="000C60AE" w:rsidP="00460660">
          <w:pPr>
            <w:pStyle w:val="Zpat"/>
          </w:pPr>
          <w:r>
            <w:t>zapsána v obchodním rejstříku vedeném Městským soudem v Praze, spisová značka A 48384</w:t>
          </w:r>
        </w:p>
      </w:tc>
      <w:tc>
        <w:tcPr>
          <w:tcW w:w="2835" w:type="dxa"/>
          <w:tcMar>
            <w:left w:w="0" w:type="dxa"/>
            <w:right w:w="0" w:type="dxa"/>
          </w:tcMar>
        </w:tcPr>
        <w:p w14:paraId="6714C1F9" w14:textId="77777777" w:rsidR="000C60AE" w:rsidRDefault="000C60AE" w:rsidP="00460660">
          <w:pPr>
            <w:pStyle w:val="Zpat"/>
          </w:pPr>
          <w:r>
            <w:t>Sídlo: Dlážděná 1003/7, 110 00 Praha 1</w:t>
          </w:r>
        </w:p>
        <w:p w14:paraId="22626711" w14:textId="77777777" w:rsidR="000C60AE" w:rsidRDefault="000C60AE" w:rsidP="00460660">
          <w:pPr>
            <w:pStyle w:val="Zpat"/>
          </w:pPr>
          <w:r>
            <w:t>IČO: 709 94 234 DIČ: CZ 709 94 234</w:t>
          </w:r>
        </w:p>
        <w:p w14:paraId="3418C973" w14:textId="77777777" w:rsidR="000C60AE" w:rsidRDefault="000C60AE" w:rsidP="004624E8">
          <w:pPr>
            <w:pStyle w:val="Zpat"/>
            <w:ind w:left="-155"/>
          </w:pPr>
          <w:r w:rsidRPr="00632A2D">
            <w:t>spravazeleznic.cz</w:t>
          </w:r>
        </w:p>
      </w:tc>
      <w:tc>
        <w:tcPr>
          <w:tcW w:w="2921" w:type="dxa"/>
        </w:tcPr>
        <w:p w14:paraId="09BA96B3" w14:textId="77777777" w:rsidR="000C60AE" w:rsidRPr="006337F8" w:rsidRDefault="000C60AE" w:rsidP="0098756F">
          <w:pPr>
            <w:pStyle w:val="Zpat"/>
            <w:rPr>
              <w:b/>
              <w:bCs/>
            </w:rPr>
          </w:pPr>
        </w:p>
      </w:tc>
    </w:tr>
  </w:tbl>
  <w:p w14:paraId="23F6E20A" w14:textId="77777777" w:rsidR="000C60AE" w:rsidRPr="00B8518B" w:rsidRDefault="000C60AE" w:rsidP="00460660">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2BBEEE5C" wp14:editId="56CB179D">
              <wp:simplePos x="0" y="0"/>
              <wp:positionH relativeFrom="page">
                <wp:posOffset>431800</wp:posOffset>
              </wp:positionH>
              <wp:positionV relativeFrom="page">
                <wp:posOffset>7129145</wp:posOffset>
              </wp:positionV>
              <wp:extent cx="180000" cy="0"/>
              <wp:effectExtent l="0" t="0" r="0" b="0"/>
              <wp:wrapNone/>
              <wp:docPr id="6201838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30C4F5" id="Straight Connector 7"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432" behindDoc="1" locked="1" layoutInCell="1" allowOverlap="1" wp14:anchorId="4855B3DB" wp14:editId="1AE1BFE3">
              <wp:simplePos x="0" y="0"/>
              <wp:positionH relativeFrom="page">
                <wp:posOffset>431800</wp:posOffset>
              </wp:positionH>
              <wp:positionV relativeFrom="page">
                <wp:posOffset>3564255</wp:posOffset>
              </wp:positionV>
              <wp:extent cx="180000" cy="0"/>
              <wp:effectExtent l="0" t="0" r="0" b="0"/>
              <wp:wrapNone/>
              <wp:docPr id="21832816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864FD1" id="Straight Connector 10"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14A5580" w14:textId="77777777" w:rsidR="000C60AE" w:rsidRPr="00460660" w:rsidRDefault="000C60AE">
    <w:pPr>
      <w:pStyle w:val="Zpat"/>
      <w:rPr>
        <w:sz w:val="2"/>
        <w:szCs w:val="2"/>
      </w:rPr>
    </w:pPr>
  </w:p>
  <w:p w14:paraId="2D3BB16C" w14:textId="71482A13" w:rsidR="00F1715C" w:rsidRPr="00B8518B" w:rsidRDefault="00F1715C" w:rsidP="00B8518B">
    <w:pPr>
      <w:pStyle w:val="Zpat"/>
      <w:rPr>
        <w:sz w:val="2"/>
        <w:szCs w:val="2"/>
      </w:rPr>
    </w:pPr>
  </w:p>
  <w:p w14:paraId="26DA62D4" w14:textId="77777777" w:rsidR="00CD2E32" w:rsidRDefault="00CD2E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50995B9" w14:textId="77777777" w:rsidTr="00F1715C">
      <w:tc>
        <w:tcPr>
          <w:tcW w:w="1361" w:type="dxa"/>
          <w:tcMar>
            <w:left w:w="0" w:type="dxa"/>
            <w:right w:w="0" w:type="dxa"/>
          </w:tcMar>
          <w:vAlign w:val="bottom"/>
        </w:tcPr>
        <w:p w14:paraId="1DDE2937" w14:textId="2EF58FA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19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1994">
            <w:rPr>
              <w:rStyle w:val="slostrnky"/>
              <w:noProof/>
            </w:rPr>
            <w:t>2</w:t>
          </w:r>
          <w:r w:rsidRPr="00B8518B">
            <w:rPr>
              <w:rStyle w:val="slostrnky"/>
            </w:rPr>
            <w:fldChar w:fldCharType="end"/>
          </w:r>
        </w:p>
      </w:tc>
      <w:tc>
        <w:tcPr>
          <w:tcW w:w="3458" w:type="dxa"/>
          <w:tcMar>
            <w:left w:w="0" w:type="dxa"/>
            <w:right w:w="0" w:type="dxa"/>
          </w:tcMar>
        </w:tcPr>
        <w:p w14:paraId="6EDFDC4C" w14:textId="77777777" w:rsidR="00F1715C" w:rsidRDefault="00F1715C" w:rsidP="00460660">
          <w:pPr>
            <w:pStyle w:val="Zpat"/>
          </w:pPr>
          <w:r>
            <w:t>Správa železni</w:t>
          </w:r>
          <w:r w:rsidR="00F5558F">
            <w:t>c</w:t>
          </w:r>
          <w:r>
            <w:t>, státní organizace</w:t>
          </w:r>
        </w:p>
        <w:p w14:paraId="1D134E17" w14:textId="77777777" w:rsidR="00F1715C" w:rsidRDefault="00F1715C" w:rsidP="00460660">
          <w:pPr>
            <w:pStyle w:val="Zpat"/>
          </w:pPr>
          <w:r>
            <w:t>zapsána v obchodním rejstříku vedeném Městským soudem v Praze, spisová značka A 48384</w:t>
          </w:r>
        </w:p>
      </w:tc>
      <w:tc>
        <w:tcPr>
          <w:tcW w:w="2835" w:type="dxa"/>
          <w:tcMar>
            <w:left w:w="0" w:type="dxa"/>
            <w:right w:w="0" w:type="dxa"/>
          </w:tcMar>
        </w:tcPr>
        <w:p w14:paraId="08A79336" w14:textId="77777777" w:rsidR="00F1715C" w:rsidRDefault="00F1715C" w:rsidP="00460660">
          <w:pPr>
            <w:pStyle w:val="Zpat"/>
          </w:pPr>
          <w:r>
            <w:t>Sídlo: Dlážděná 1003/7, 110 00 Praha 1</w:t>
          </w:r>
        </w:p>
        <w:p w14:paraId="1FC743B4" w14:textId="77777777" w:rsidR="00F1715C" w:rsidRDefault="00F1715C" w:rsidP="00460660">
          <w:pPr>
            <w:pStyle w:val="Zpat"/>
          </w:pPr>
          <w:r>
            <w:t>IČ</w:t>
          </w:r>
          <w:r w:rsidR="00F5558F">
            <w:t>O</w:t>
          </w:r>
          <w:r>
            <w:t>: 709 94 234 DIČ: CZ 709 94 234</w:t>
          </w:r>
        </w:p>
        <w:p w14:paraId="3A7D1600" w14:textId="77777777" w:rsidR="00F1715C" w:rsidRDefault="00632A2D" w:rsidP="00460660">
          <w:pPr>
            <w:pStyle w:val="Zpat"/>
          </w:pPr>
          <w:r w:rsidRPr="00632A2D">
            <w:t>spravazeleznic.cz</w:t>
          </w:r>
        </w:p>
      </w:tc>
      <w:tc>
        <w:tcPr>
          <w:tcW w:w="2921" w:type="dxa"/>
        </w:tcPr>
        <w:p w14:paraId="09932861" w14:textId="228ED09E" w:rsidR="00CA5534" w:rsidRPr="006337F8" w:rsidRDefault="00CA5534" w:rsidP="00CA5534">
          <w:pPr>
            <w:pStyle w:val="Zpat"/>
            <w:rPr>
              <w:rFonts w:cs="TimesNewRoman"/>
              <w:b/>
              <w:bCs/>
              <w:szCs w:val="12"/>
            </w:rPr>
          </w:pPr>
          <w:r w:rsidRPr="006337F8">
            <w:rPr>
              <w:rFonts w:cs="TimesNewRoman"/>
              <w:b/>
              <w:bCs/>
              <w:szCs w:val="12"/>
            </w:rPr>
            <w:t>Správa železniční telematiky</w:t>
          </w:r>
        </w:p>
        <w:p w14:paraId="4A622F33" w14:textId="77777777" w:rsidR="006337F8" w:rsidRPr="006337F8" w:rsidRDefault="00CA5534" w:rsidP="00CA5534">
          <w:pPr>
            <w:pStyle w:val="Zpat"/>
            <w:rPr>
              <w:rFonts w:cs="Times-Roman"/>
              <w:b/>
              <w:bCs/>
              <w:szCs w:val="12"/>
            </w:rPr>
          </w:pPr>
          <w:r w:rsidRPr="006337F8">
            <w:rPr>
              <w:rFonts w:cs="Times-Roman"/>
              <w:b/>
              <w:bCs/>
              <w:szCs w:val="12"/>
            </w:rPr>
            <w:t>V Celnici 1028/10</w:t>
          </w:r>
        </w:p>
        <w:p w14:paraId="6D80CE4D" w14:textId="2DAFBFEA" w:rsidR="00CA5534" w:rsidRPr="006337F8" w:rsidRDefault="00CA5534" w:rsidP="00CA5534">
          <w:pPr>
            <w:pStyle w:val="Zpat"/>
            <w:rPr>
              <w:b/>
              <w:bCs/>
            </w:rPr>
          </w:pPr>
          <w:r w:rsidRPr="006337F8">
            <w:rPr>
              <w:b/>
              <w:bCs/>
              <w:szCs w:val="12"/>
            </w:rPr>
            <w:t>110 00</w:t>
          </w:r>
          <w:r w:rsidRPr="006337F8">
            <w:rPr>
              <w:b/>
              <w:bCs/>
              <w:szCs w:val="12"/>
            </w:rPr>
            <w:t> </w:t>
          </w:r>
          <w:r w:rsidRPr="006337F8">
            <w:rPr>
              <w:b/>
              <w:bCs/>
              <w:szCs w:val="12"/>
            </w:rPr>
            <w:t>Praha 1</w:t>
          </w:r>
        </w:p>
        <w:p w14:paraId="6BC1CE05" w14:textId="77777777" w:rsidR="00F1715C" w:rsidRPr="006337F8" w:rsidRDefault="00F1715C" w:rsidP="00460660">
          <w:pPr>
            <w:pStyle w:val="Zpat"/>
            <w:rPr>
              <w:b/>
              <w:bCs/>
            </w:rPr>
          </w:pPr>
        </w:p>
      </w:tc>
    </w:tr>
  </w:tbl>
  <w:p w14:paraId="5BC19014"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7D6A4F6" wp14:editId="6083448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5EC4C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6E92D70" wp14:editId="5A80EA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5707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2BC1401C" w14:textId="77777777" w:rsidR="00F1715C" w:rsidRPr="00460660" w:rsidRDefault="00F1715C">
    <w:pPr>
      <w:pStyle w:val="Zpat"/>
      <w:rPr>
        <w:sz w:val="2"/>
        <w:szCs w:val="2"/>
      </w:rPr>
    </w:pPr>
  </w:p>
  <w:p w14:paraId="23684F00" w14:textId="77777777" w:rsidR="00CD2E32" w:rsidRDefault="00CD2E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71A9C" w14:textId="77777777" w:rsidR="00A01056" w:rsidRDefault="00A01056" w:rsidP="00962258">
      <w:pPr>
        <w:spacing w:after="0" w:line="240" w:lineRule="auto"/>
      </w:pPr>
      <w:r>
        <w:separator/>
      </w:r>
    </w:p>
  </w:footnote>
  <w:footnote w:type="continuationSeparator" w:id="0">
    <w:p w14:paraId="3C34412A" w14:textId="77777777" w:rsidR="00A01056" w:rsidRDefault="00A010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04BE6" w14:textId="35E652F9" w:rsidR="0012379B" w:rsidRDefault="0012379B">
    <w:pPr>
      <w:pStyle w:val="Zhlav"/>
    </w:pPr>
  </w:p>
  <w:p w14:paraId="73DC7616" w14:textId="77777777" w:rsidR="00CD2E32" w:rsidRDefault="00CD2E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60AE" w14:paraId="2865E640" w14:textId="77777777" w:rsidTr="00F1715C">
      <w:trPr>
        <w:trHeight w:hRule="exact" w:val="936"/>
      </w:trPr>
      <w:tc>
        <w:tcPr>
          <w:tcW w:w="1361" w:type="dxa"/>
          <w:tcMar>
            <w:left w:w="0" w:type="dxa"/>
            <w:right w:w="0" w:type="dxa"/>
          </w:tcMar>
        </w:tcPr>
        <w:p w14:paraId="109D3C56" w14:textId="08E0DF61" w:rsidR="000C60AE" w:rsidRPr="00B8518B" w:rsidRDefault="000C60AE" w:rsidP="00FC6389">
          <w:pPr>
            <w:pStyle w:val="Zpat"/>
            <w:rPr>
              <w:rStyle w:val="slostrnky"/>
            </w:rPr>
          </w:pPr>
        </w:p>
      </w:tc>
      <w:tc>
        <w:tcPr>
          <w:tcW w:w="3458" w:type="dxa"/>
          <w:tcMar>
            <w:left w:w="0" w:type="dxa"/>
            <w:right w:w="0" w:type="dxa"/>
          </w:tcMar>
        </w:tcPr>
        <w:p w14:paraId="7B2064E3" w14:textId="77777777" w:rsidR="000C60AE" w:rsidRDefault="000C60AE" w:rsidP="00FC6389">
          <w:pPr>
            <w:pStyle w:val="Zpat"/>
          </w:pPr>
        </w:p>
      </w:tc>
      <w:tc>
        <w:tcPr>
          <w:tcW w:w="5698" w:type="dxa"/>
          <w:tcMar>
            <w:left w:w="0" w:type="dxa"/>
            <w:right w:w="0" w:type="dxa"/>
          </w:tcMar>
        </w:tcPr>
        <w:p w14:paraId="24CB5AC4" w14:textId="77777777" w:rsidR="000C60AE" w:rsidRPr="00D6163D" w:rsidRDefault="000C60AE" w:rsidP="00FC6389">
          <w:pPr>
            <w:pStyle w:val="Druhdokumentu"/>
          </w:pPr>
        </w:p>
      </w:tc>
    </w:tr>
    <w:tr w:rsidR="000C60AE" w14:paraId="63C4C810" w14:textId="77777777" w:rsidTr="003776FC">
      <w:trPr>
        <w:trHeight w:hRule="exact" w:val="318"/>
      </w:trPr>
      <w:tc>
        <w:tcPr>
          <w:tcW w:w="1361" w:type="dxa"/>
          <w:tcMar>
            <w:left w:w="0" w:type="dxa"/>
            <w:right w:w="0" w:type="dxa"/>
          </w:tcMar>
        </w:tcPr>
        <w:p w14:paraId="683EDEF1" w14:textId="77777777" w:rsidR="000C60AE" w:rsidRPr="00B8518B" w:rsidRDefault="000C60AE" w:rsidP="00FC6389">
          <w:pPr>
            <w:pStyle w:val="Zpat"/>
            <w:rPr>
              <w:rStyle w:val="slostrnky"/>
            </w:rPr>
          </w:pPr>
        </w:p>
      </w:tc>
      <w:tc>
        <w:tcPr>
          <w:tcW w:w="3458" w:type="dxa"/>
          <w:tcMar>
            <w:left w:w="0" w:type="dxa"/>
            <w:right w:w="0" w:type="dxa"/>
          </w:tcMar>
        </w:tcPr>
        <w:p w14:paraId="4EFBBE82" w14:textId="77777777" w:rsidR="000C60AE" w:rsidRDefault="000C60AE" w:rsidP="00FC6389">
          <w:pPr>
            <w:pStyle w:val="Zpat"/>
          </w:pPr>
        </w:p>
      </w:tc>
      <w:tc>
        <w:tcPr>
          <w:tcW w:w="5698" w:type="dxa"/>
          <w:tcMar>
            <w:left w:w="0" w:type="dxa"/>
            <w:right w:w="0" w:type="dxa"/>
          </w:tcMar>
        </w:tcPr>
        <w:p w14:paraId="2AC85DD7" w14:textId="77777777" w:rsidR="000C60AE" w:rsidRPr="00D6163D" w:rsidRDefault="000C60AE" w:rsidP="00FC6389">
          <w:pPr>
            <w:pStyle w:val="Druhdokumentu"/>
          </w:pPr>
        </w:p>
      </w:tc>
    </w:tr>
  </w:tbl>
  <w:p w14:paraId="64243936" w14:textId="7662DD52" w:rsidR="00CD2E32" w:rsidRPr="003776FC" w:rsidRDefault="000C60AE" w:rsidP="003776FC">
    <w:pPr>
      <w:pStyle w:val="Zhlav"/>
      <w:rPr>
        <w:sz w:val="8"/>
        <w:szCs w:val="8"/>
      </w:rPr>
    </w:pPr>
    <w:r>
      <w:rPr>
        <w:noProof/>
        <w:lang w:eastAsia="cs-CZ"/>
      </w:rPr>
      <w:drawing>
        <wp:anchor distT="0" distB="0" distL="114300" distR="114300" simplePos="0" relativeHeight="251664384" behindDoc="0" locked="1" layoutInCell="1" allowOverlap="1" wp14:anchorId="22699F3B" wp14:editId="490E6B48">
          <wp:simplePos x="0" y="0"/>
          <wp:positionH relativeFrom="page">
            <wp:posOffset>431321</wp:posOffset>
          </wp:positionH>
          <wp:positionV relativeFrom="page">
            <wp:posOffset>396240</wp:posOffset>
          </wp:positionV>
          <wp:extent cx="1728000" cy="640800"/>
          <wp:effectExtent l="0" t="0" r="5715" b="6985"/>
          <wp:wrapNone/>
          <wp:docPr id="406481359" name="Obrázek 40648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428857F" w14:textId="77777777" w:rsidTr="00F1715C">
      <w:trPr>
        <w:trHeight w:hRule="exact" w:val="936"/>
      </w:trPr>
      <w:tc>
        <w:tcPr>
          <w:tcW w:w="1361" w:type="dxa"/>
          <w:tcMar>
            <w:left w:w="0" w:type="dxa"/>
            <w:right w:w="0" w:type="dxa"/>
          </w:tcMar>
        </w:tcPr>
        <w:p w14:paraId="65D966F7" w14:textId="331006C7" w:rsidR="00F1715C" w:rsidRPr="00B8518B" w:rsidRDefault="00F1715C" w:rsidP="00FC6389">
          <w:pPr>
            <w:pStyle w:val="Zpat"/>
            <w:rPr>
              <w:rStyle w:val="slostrnky"/>
            </w:rPr>
          </w:pPr>
        </w:p>
      </w:tc>
      <w:tc>
        <w:tcPr>
          <w:tcW w:w="3458" w:type="dxa"/>
          <w:tcMar>
            <w:left w:w="0" w:type="dxa"/>
            <w:right w:w="0" w:type="dxa"/>
          </w:tcMar>
        </w:tcPr>
        <w:p w14:paraId="604FF47C" w14:textId="77777777" w:rsidR="00F1715C" w:rsidRDefault="00F1715C" w:rsidP="00FC6389">
          <w:pPr>
            <w:pStyle w:val="Zpat"/>
          </w:pPr>
        </w:p>
      </w:tc>
      <w:tc>
        <w:tcPr>
          <w:tcW w:w="5698" w:type="dxa"/>
          <w:tcMar>
            <w:left w:w="0" w:type="dxa"/>
            <w:right w:w="0" w:type="dxa"/>
          </w:tcMar>
        </w:tcPr>
        <w:p w14:paraId="76632251" w14:textId="77777777" w:rsidR="00F1715C" w:rsidRPr="00D6163D" w:rsidRDefault="00F1715C" w:rsidP="00FC6389">
          <w:pPr>
            <w:pStyle w:val="Druhdokumentu"/>
          </w:pPr>
        </w:p>
      </w:tc>
    </w:tr>
    <w:tr w:rsidR="009F392E" w14:paraId="7486FBE2" w14:textId="77777777" w:rsidTr="003776FC">
      <w:trPr>
        <w:trHeight w:hRule="exact" w:val="176"/>
      </w:trPr>
      <w:tc>
        <w:tcPr>
          <w:tcW w:w="1361" w:type="dxa"/>
          <w:tcMar>
            <w:left w:w="0" w:type="dxa"/>
            <w:right w:w="0" w:type="dxa"/>
          </w:tcMar>
        </w:tcPr>
        <w:p w14:paraId="31962D95" w14:textId="77777777" w:rsidR="009F392E" w:rsidRPr="00B8518B" w:rsidRDefault="009F392E" w:rsidP="00FC6389">
          <w:pPr>
            <w:pStyle w:val="Zpat"/>
            <w:rPr>
              <w:rStyle w:val="slostrnky"/>
            </w:rPr>
          </w:pPr>
        </w:p>
      </w:tc>
      <w:tc>
        <w:tcPr>
          <w:tcW w:w="3458" w:type="dxa"/>
          <w:tcMar>
            <w:left w:w="0" w:type="dxa"/>
            <w:right w:w="0" w:type="dxa"/>
          </w:tcMar>
        </w:tcPr>
        <w:p w14:paraId="695F7BCD" w14:textId="77777777" w:rsidR="009F392E" w:rsidRDefault="009F392E" w:rsidP="00FC6389">
          <w:pPr>
            <w:pStyle w:val="Zpat"/>
          </w:pPr>
        </w:p>
      </w:tc>
      <w:tc>
        <w:tcPr>
          <w:tcW w:w="5698" w:type="dxa"/>
          <w:tcMar>
            <w:left w:w="0" w:type="dxa"/>
            <w:right w:w="0" w:type="dxa"/>
          </w:tcMar>
        </w:tcPr>
        <w:p w14:paraId="0F1D5D0A" w14:textId="77777777" w:rsidR="009F392E" w:rsidRPr="00D6163D" w:rsidRDefault="009F392E" w:rsidP="00FC6389">
          <w:pPr>
            <w:pStyle w:val="Druhdokumentu"/>
          </w:pPr>
        </w:p>
      </w:tc>
    </w:tr>
  </w:tbl>
  <w:p w14:paraId="612390DD" w14:textId="10C125EC" w:rsidR="00CD2E32" w:rsidRPr="003776FC" w:rsidRDefault="00F5558F" w:rsidP="003776FC">
    <w:pPr>
      <w:pStyle w:val="Zhlav"/>
      <w:rPr>
        <w:sz w:val="8"/>
        <w:szCs w:val="8"/>
      </w:rPr>
    </w:pPr>
    <w:r>
      <w:rPr>
        <w:noProof/>
        <w:lang w:eastAsia="cs-CZ"/>
      </w:rPr>
      <w:drawing>
        <wp:anchor distT="0" distB="0" distL="114300" distR="114300" simplePos="0" relativeHeight="251661312" behindDoc="0" locked="1" layoutInCell="1" allowOverlap="1" wp14:anchorId="70C44103" wp14:editId="1C6E11C2">
          <wp:simplePos x="0" y="0"/>
          <wp:positionH relativeFrom="page">
            <wp:posOffset>428625</wp:posOffset>
          </wp:positionH>
          <wp:positionV relativeFrom="page">
            <wp:posOffset>400050</wp:posOffset>
          </wp:positionV>
          <wp:extent cx="1728000" cy="640800"/>
          <wp:effectExtent l="0" t="0" r="5715" b="6985"/>
          <wp:wrapNone/>
          <wp:docPr id="246977812" name="Obrázek 246977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4952"/>
    <w:multiLevelType w:val="hybridMultilevel"/>
    <w:tmpl w:val="16C4C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54F35"/>
    <w:multiLevelType w:val="hybridMultilevel"/>
    <w:tmpl w:val="B2E6A89E"/>
    <w:lvl w:ilvl="0" w:tplc="F058DED4">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BD7C56"/>
    <w:multiLevelType w:val="hybridMultilevel"/>
    <w:tmpl w:val="1A28F5AE"/>
    <w:lvl w:ilvl="0" w:tplc="8696B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C6E5C"/>
    <w:multiLevelType w:val="hybridMultilevel"/>
    <w:tmpl w:val="1DD4C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CC1F81"/>
    <w:multiLevelType w:val="hybridMultilevel"/>
    <w:tmpl w:val="4A16846E"/>
    <w:lvl w:ilvl="0" w:tplc="004A5B72">
      <w:start w:val="1"/>
      <w:numFmt w:val="upperRoman"/>
      <w:pStyle w:val="Nadpis3"/>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22427C"/>
    <w:multiLevelType w:val="hybridMultilevel"/>
    <w:tmpl w:val="BD18E48C"/>
    <w:lvl w:ilvl="0" w:tplc="8EC81B2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AF215E"/>
    <w:multiLevelType w:val="hybridMultilevel"/>
    <w:tmpl w:val="9B7447A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C73CF8"/>
    <w:multiLevelType w:val="multilevel"/>
    <w:tmpl w:val="7F0C6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ABD066D"/>
    <w:multiLevelType w:val="hybridMultilevel"/>
    <w:tmpl w:val="788CFDEA"/>
    <w:lvl w:ilvl="0" w:tplc="BDE213B0">
      <w:start w:val="1"/>
      <w:numFmt w:val="decimal"/>
      <w:lvlText w:val="%1."/>
      <w:lvlJc w:val="left"/>
      <w:pPr>
        <w:ind w:left="1020" w:hanging="360"/>
      </w:pPr>
    </w:lvl>
    <w:lvl w:ilvl="1" w:tplc="89002742">
      <w:start w:val="1"/>
      <w:numFmt w:val="decimal"/>
      <w:lvlText w:val="%2."/>
      <w:lvlJc w:val="left"/>
      <w:pPr>
        <w:ind w:left="1020" w:hanging="360"/>
      </w:pPr>
    </w:lvl>
    <w:lvl w:ilvl="2" w:tplc="7E48FFD2">
      <w:start w:val="1"/>
      <w:numFmt w:val="decimal"/>
      <w:lvlText w:val="%3."/>
      <w:lvlJc w:val="left"/>
      <w:pPr>
        <w:ind w:left="1020" w:hanging="360"/>
      </w:pPr>
    </w:lvl>
    <w:lvl w:ilvl="3" w:tplc="E760FF20">
      <w:start w:val="1"/>
      <w:numFmt w:val="decimal"/>
      <w:lvlText w:val="%4."/>
      <w:lvlJc w:val="left"/>
      <w:pPr>
        <w:ind w:left="1020" w:hanging="360"/>
      </w:pPr>
    </w:lvl>
    <w:lvl w:ilvl="4" w:tplc="093A519E">
      <w:start w:val="1"/>
      <w:numFmt w:val="decimal"/>
      <w:lvlText w:val="%5."/>
      <w:lvlJc w:val="left"/>
      <w:pPr>
        <w:ind w:left="1020" w:hanging="360"/>
      </w:pPr>
    </w:lvl>
    <w:lvl w:ilvl="5" w:tplc="A25ADF56">
      <w:start w:val="1"/>
      <w:numFmt w:val="decimal"/>
      <w:lvlText w:val="%6."/>
      <w:lvlJc w:val="left"/>
      <w:pPr>
        <w:ind w:left="1020" w:hanging="360"/>
      </w:pPr>
    </w:lvl>
    <w:lvl w:ilvl="6" w:tplc="72E2E00E">
      <w:start w:val="1"/>
      <w:numFmt w:val="decimal"/>
      <w:lvlText w:val="%7."/>
      <w:lvlJc w:val="left"/>
      <w:pPr>
        <w:ind w:left="1020" w:hanging="360"/>
      </w:pPr>
    </w:lvl>
    <w:lvl w:ilvl="7" w:tplc="F706431A">
      <w:start w:val="1"/>
      <w:numFmt w:val="decimal"/>
      <w:lvlText w:val="%8."/>
      <w:lvlJc w:val="left"/>
      <w:pPr>
        <w:ind w:left="1020" w:hanging="360"/>
      </w:pPr>
    </w:lvl>
    <w:lvl w:ilvl="8" w:tplc="AED80796">
      <w:start w:val="1"/>
      <w:numFmt w:val="decimal"/>
      <w:lvlText w:val="%9."/>
      <w:lvlJc w:val="left"/>
      <w:pPr>
        <w:ind w:left="1020" w:hanging="360"/>
      </w:pPr>
    </w:lvl>
  </w:abstractNum>
  <w:abstractNum w:abstractNumId="11" w15:restartNumberingAfterBreak="0">
    <w:nsid w:val="1B665ABC"/>
    <w:multiLevelType w:val="hybridMultilevel"/>
    <w:tmpl w:val="40EA9ABA"/>
    <w:lvl w:ilvl="0" w:tplc="680E580A">
      <w:start w:val="1"/>
      <w:numFmt w:val="bullet"/>
      <w:lvlText w:val=""/>
      <w:lvlJc w:val="left"/>
      <w:pPr>
        <w:ind w:left="1080" w:hanging="360"/>
      </w:pPr>
      <w:rPr>
        <w:rFonts w:ascii="Symbol" w:hAnsi="Symbol"/>
      </w:rPr>
    </w:lvl>
    <w:lvl w:ilvl="1" w:tplc="FE42CE7C">
      <w:start w:val="1"/>
      <w:numFmt w:val="bullet"/>
      <w:lvlText w:val=""/>
      <w:lvlJc w:val="left"/>
      <w:pPr>
        <w:ind w:left="1080" w:hanging="360"/>
      </w:pPr>
      <w:rPr>
        <w:rFonts w:ascii="Symbol" w:hAnsi="Symbol"/>
      </w:rPr>
    </w:lvl>
    <w:lvl w:ilvl="2" w:tplc="17B4DB6C">
      <w:start w:val="1"/>
      <w:numFmt w:val="bullet"/>
      <w:lvlText w:val=""/>
      <w:lvlJc w:val="left"/>
      <w:pPr>
        <w:ind w:left="1080" w:hanging="360"/>
      </w:pPr>
      <w:rPr>
        <w:rFonts w:ascii="Symbol" w:hAnsi="Symbol"/>
      </w:rPr>
    </w:lvl>
    <w:lvl w:ilvl="3" w:tplc="7F7296A2">
      <w:start w:val="1"/>
      <w:numFmt w:val="bullet"/>
      <w:lvlText w:val=""/>
      <w:lvlJc w:val="left"/>
      <w:pPr>
        <w:ind w:left="1080" w:hanging="360"/>
      </w:pPr>
      <w:rPr>
        <w:rFonts w:ascii="Symbol" w:hAnsi="Symbol"/>
      </w:rPr>
    </w:lvl>
    <w:lvl w:ilvl="4" w:tplc="6570D4B8">
      <w:start w:val="1"/>
      <w:numFmt w:val="bullet"/>
      <w:lvlText w:val=""/>
      <w:lvlJc w:val="left"/>
      <w:pPr>
        <w:ind w:left="1080" w:hanging="360"/>
      </w:pPr>
      <w:rPr>
        <w:rFonts w:ascii="Symbol" w:hAnsi="Symbol"/>
      </w:rPr>
    </w:lvl>
    <w:lvl w:ilvl="5" w:tplc="33D0107A">
      <w:start w:val="1"/>
      <w:numFmt w:val="bullet"/>
      <w:lvlText w:val=""/>
      <w:lvlJc w:val="left"/>
      <w:pPr>
        <w:ind w:left="1080" w:hanging="360"/>
      </w:pPr>
      <w:rPr>
        <w:rFonts w:ascii="Symbol" w:hAnsi="Symbol"/>
      </w:rPr>
    </w:lvl>
    <w:lvl w:ilvl="6" w:tplc="5AD8661E">
      <w:start w:val="1"/>
      <w:numFmt w:val="bullet"/>
      <w:lvlText w:val=""/>
      <w:lvlJc w:val="left"/>
      <w:pPr>
        <w:ind w:left="1080" w:hanging="360"/>
      </w:pPr>
      <w:rPr>
        <w:rFonts w:ascii="Symbol" w:hAnsi="Symbol"/>
      </w:rPr>
    </w:lvl>
    <w:lvl w:ilvl="7" w:tplc="0B8A2932">
      <w:start w:val="1"/>
      <w:numFmt w:val="bullet"/>
      <w:lvlText w:val=""/>
      <w:lvlJc w:val="left"/>
      <w:pPr>
        <w:ind w:left="1080" w:hanging="360"/>
      </w:pPr>
      <w:rPr>
        <w:rFonts w:ascii="Symbol" w:hAnsi="Symbol"/>
      </w:rPr>
    </w:lvl>
    <w:lvl w:ilvl="8" w:tplc="B016C384">
      <w:start w:val="1"/>
      <w:numFmt w:val="bullet"/>
      <w:lvlText w:val=""/>
      <w:lvlJc w:val="left"/>
      <w:pPr>
        <w:ind w:left="1080" w:hanging="360"/>
      </w:pPr>
      <w:rPr>
        <w:rFonts w:ascii="Symbol" w:hAnsi="Symbol"/>
      </w:rPr>
    </w:lvl>
  </w:abstractNum>
  <w:abstractNum w:abstractNumId="12" w15:restartNumberingAfterBreak="0">
    <w:nsid w:val="24214F12"/>
    <w:multiLevelType w:val="hybridMultilevel"/>
    <w:tmpl w:val="FEF48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9F16D1"/>
    <w:multiLevelType w:val="hybridMultilevel"/>
    <w:tmpl w:val="FEF48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4A137B"/>
    <w:multiLevelType w:val="hybridMultilevel"/>
    <w:tmpl w:val="E5EAD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121A94"/>
    <w:multiLevelType w:val="multilevel"/>
    <w:tmpl w:val="B0D6A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F76403"/>
    <w:multiLevelType w:val="multilevel"/>
    <w:tmpl w:val="0D34D660"/>
    <w:numStyleLink w:val="ListBulletmultilevel"/>
  </w:abstractNum>
  <w:abstractNum w:abstractNumId="17" w15:restartNumberingAfterBreak="0">
    <w:nsid w:val="300621FF"/>
    <w:multiLevelType w:val="hybridMultilevel"/>
    <w:tmpl w:val="FEF48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3F492E"/>
    <w:multiLevelType w:val="hybridMultilevel"/>
    <w:tmpl w:val="76D2E4B2"/>
    <w:lvl w:ilvl="0" w:tplc="F058DED4">
      <w:start w:val="1"/>
      <w:numFmt w:val="bullet"/>
      <w:lvlText w:val="-"/>
      <w:lvlJc w:val="left"/>
      <w:pPr>
        <w:ind w:left="720" w:hanging="360"/>
      </w:pPr>
      <w:rPr>
        <w:rFonts w:ascii="Verdana" w:hAnsi="Verdan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665536"/>
    <w:multiLevelType w:val="hybridMultilevel"/>
    <w:tmpl w:val="82E04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E439BC"/>
    <w:multiLevelType w:val="hybridMultilevel"/>
    <w:tmpl w:val="42D2C688"/>
    <w:lvl w:ilvl="0" w:tplc="F058DED4">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141256"/>
    <w:multiLevelType w:val="hybridMultilevel"/>
    <w:tmpl w:val="409E659E"/>
    <w:lvl w:ilvl="0" w:tplc="611E273A">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6156AD"/>
    <w:multiLevelType w:val="hybridMultilevel"/>
    <w:tmpl w:val="2D56A6DE"/>
    <w:lvl w:ilvl="0" w:tplc="840AF7AC">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F15922"/>
    <w:multiLevelType w:val="hybridMultilevel"/>
    <w:tmpl w:val="7BC000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9278D6"/>
    <w:multiLevelType w:val="hybridMultilevel"/>
    <w:tmpl w:val="3C4A4A72"/>
    <w:lvl w:ilvl="0" w:tplc="F058DED4">
      <w:start w:val="1"/>
      <w:numFmt w:val="bullet"/>
      <w:lvlText w:val="-"/>
      <w:lvlJc w:val="left"/>
      <w:pPr>
        <w:ind w:left="720" w:hanging="360"/>
      </w:pPr>
      <w:rPr>
        <w:rFonts w:ascii="Verdana" w:hAnsi="Verdan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CC72AE"/>
    <w:multiLevelType w:val="hybridMultilevel"/>
    <w:tmpl w:val="8222E6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2E45A9"/>
    <w:multiLevelType w:val="hybridMultilevel"/>
    <w:tmpl w:val="3B9AF2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E967C5"/>
    <w:multiLevelType w:val="hybridMultilevel"/>
    <w:tmpl w:val="FEF4842C"/>
    <w:lvl w:ilvl="0" w:tplc="0405000F">
      <w:start w:val="1"/>
      <w:numFmt w:val="decimal"/>
      <w:pStyle w:val="Zkladntext"/>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B21F9"/>
    <w:multiLevelType w:val="hybridMultilevel"/>
    <w:tmpl w:val="FFA64190"/>
    <w:lvl w:ilvl="0" w:tplc="F058DED4">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AC940E9"/>
    <w:multiLevelType w:val="hybridMultilevel"/>
    <w:tmpl w:val="B7585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0661C9"/>
    <w:multiLevelType w:val="hybridMultilevel"/>
    <w:tmpl w:val="2C7E3900"/>
    <w:lvl w:ilvl="0" w:tplc="8696B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CBF0AD6"/>
    <w:multiLevelType w:val="hybridMultilevel"/>
    <w:tmpl w:val="D0A855CE"/>
    <w:lvl w:ilvl="0" w:tplc="F058DED4">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F6B11FD"/>
    <w:multiLevelType w:val="hybridMultilevel"/>
    <w:tmpl w:val="B3402136"/>
    <w:lvl w:ilvl="0" w:tplc="7AD84B52">
      <w:start w:val="1"/>
      <w:numFmt w:val="decimal"/>
      <w:lvlText w:val="%1)"/>
      <w:lvlJc w:val="left"/>
      <w:pPr>
        <w:ind w:left="1020" w:hanging="360"/>
      </w:pPr>
    </w:lvl>
    <w:lvl w:ilvl="1" w:tplc="E294DDB6">
      <w:start w:val="1"/>
      <w:numFmt w:val="decimal"/>
      <w:lvlText w:val="%2)"/>
      <w:lvlJc w:val="left"/>
      <w:pPr>
        <w:ind w:left="1020" w:hanging="360"/>
      </w:pPr>
    </w:lvl>
    <w:lvl w:ilvl="2" w:tplc="1A629600">
      <w:start w:val="1"/>
      <w:numFmt w:val="decimal"/>
      <w:lvlText w:val="%3)"/>
      <w:lvlJc w:val="left"/>
      <w:pPr>
        <w:ind w:left="1020" w:hanging="360"/>
      </w:pPr>
    </w:lvl>
    <w:lvl w:ilvl="3" w:tplc="E4F2BB84">
      <w:start w:val="1"/>
      <w:numFmt w:val="decimal"/>
      <w:lvlText w:val="%4)"/>
      <w:lvlJc w:val="left"/>
      <w:pPr>
        <w:ind w:left="1020" w:hanging="360"/>
      </w:pPr>
    </w:lvl>
    <w:lvl w:ilvl="4" w:tplc="2E689C2A">
      <w:start w:val="1"/>
      <w:numFmt w:val="decimal"/>
      <w:lvlText w:val="%5)"/>
      <w:lvlJc w:val="left"/>
      <w:pPr>
        <w:ind w:left="1020" w:hanging="360"/>
      </w:pPr>
    </w:lvl>
    <w:lvl w:ilvl="5" w:tplc="92AE9CFA">
      <w:start w:val="1"/>
      <w:numFmt w:val="decimal"/>
      <w:lvlText w:val="%6)"/>
      <w:lvlJc w:val="left"/>
      <w:pPr>
        <w:ind w:left="1020" w:hanging="360"/>
      </w:pPr>
    </w:lvl>
    <w:lvl w:ilvl="6" w:tplc="CDB65156">
      <w:start w:val="1"/>
      <w:numFmt w:val="decimal"/>
      <w:lvlText w:val="%7)"/>
      <w:lvlJc w:val="left"/>
      <w:pPr>
        <w:ind w:left="1020" w:hanging="360"/>
      </w:pPr>
    </w:lvl>
    <w:lvl w:ilvl="7" w:tplc="A4001F40">
      <w:start w:val="1"/>
      <w:numFmt w:val="decimal"/>
      <w:lvlText w:val="%8)"/>
      <w:lvlJc w:val="left"/>
      <w:pPr>
        <w:ind w:left="1020" w:hanging="360"/>
      </w:pPr>
    </w:lvl>
    <w:lvl w:ilvl="8" w:tplc="28D6FB1C">
      <w:start w:val="1"/>
      <w:numFmt w:val="decimal"/>
      <w:lvlText w:val="%9)"/>
      <w:lvlJc w:val="left"/>
      <w:pPr>
        <w:ind w:left="1020" w:hanging="360"/>
      </w:pPr>
    </w:lvl>
  </w:abstractNum>
  <w:num w:numId="1" w16cid:durableId="1913932458">
    <w:abstractNumId w:val="9"/>
  </w:num>
  <w:num w:numId="2" w16cid:durableId="349182305">
    <w:abstractNumId w:val="4"/>
  </w:num>
  <w:num w:numId="3" w16cid:durableId="720598514">
    <w:abstractNumId w:val="16"/>
  </w:num>
  <w:num w:numId="4" w16cid:durableId="907613844">
    <w:abstractNumId w:val="29"/>
  </w:num>
  <w:num w:numId="5" w16cid:durableId="2028368894">
    <w:abstractNumId w:val="2"/>
  </w:num>
  <w:num w:numId="6" w16cid:durableId="1387608817">
    <w:abstractNumId w:val="21"/>
  </w:num>
  <w:num w:numId="7" w16cid:durableId="1574848429">
    <w:abstractNumId w:val="22"/>
  </w:num>
  <w:num w:numId="8" w16cid:durableId="1441293163">
    <w:abstractNumId w:val="10"/>
  </w:num>
  <w:num w:numId="9" w16cid:durableId="1334601158">
    <w:abstractNumId w:val="31"/>
  </w:num>
  <w:num w:numId="10" w16cid:durableId="183326496">
    <w:abstractNumId w:val="15"/>
  </w:num>
  <w:num w:numId="11" w16cid:durableId="627055240">
    <w:abstractNumId w:val="6"/>
  </w:num>
  <w:num w:numId="12" w16cid:durableId="150563281">
    <w:abstractNumId w:val="18"/>
  </w:num>
  <w:num w:numId="13" w16cid:durableId="1597665333">
    <w:abstractNumId w:val="32"/>
  </w:num>
  <w:num w:numId="14" w16cid:durableId="274946723">
    <w:abstractNumId w:val="28"/>
  </w:num>
  <w:num w:numId="15" w16cid:durableId="362218534">
    <w:abstractNumId w:val="20"/>
  </w:num>
  <w:num w:numId="16" w16cid:durableId="1709454946">
    <w:abstractNumId w:val="1"/>
  </w:num>
  <w:num w:numId="17" w16cid:durableId="99567360">
    <w:abstractNumId w:val="5"/>
  </w:num>
  <w:num w:numId="18" w16cid:durableId="1879926292">
    <w:abstractNumId w:val="27"/>
  </w:num>
  <w:num w:numId="19" w16cid:durableId="1877770031">
    <w:abstractNumId w:val="7"/>
  </w:num>
  <w:num w:numId="20" w16cid:durableId="2006931372">
    <w:abstractNumId w:val="17"/>
  </w:num>
  <w:num w:numId="21" w16cid:durableId="161550346">
    <w:abstractNumId w:val="13"/>
  </w:num>
  <w:num w:numId="22" w16cid:durableId="606888989">
    <w:abstractNumId w:val="12"/>
  </w:num>
  <w:num w:numId="23" w16cid:durableId="1909074426">
    <w:abstractNumId w:val="24"/>
  </w:num>
  <w:num w:numId="24" w16cid:durableId="624384899">
    <w:abstractNumId w:val="30"/>
  </w:num>
  <w:num w:numId="25" w16cid:durableId="1516530808">
    <w:abstractNumId w:val="0"/>
  </w:num>
  <w:num w:numId="26" w16cid:durableId="895361669">
    <w:abstractNumId w:val="3"/>
  </w:num>
  <w:num w:numId="27" w16cid:durableId="911357763">
    <w:abstractNumId w:val="19"/>
  </w:num>
  <w:num w:numId="28" w16cid:durableId="1782799791">
    <w:abstractNumId w:val="25"/>
  </w:num>
  <w:num w:numId="29" w16cid:durableId="1276909958">
    <w:abstractNumId w:val="23"/>
  </w:num>
  <w:num w:numId="30" w16cid:durableId="1985966049">
    <w:abstractNumId w:val="26"/>
  </w:num>
  <w:num w:numId="31" w16cid:durableId="477918612">
    <w:abstractNumId w:val="27"/>
  </w:num>
  <w:num w:numId="32" w16cid:durableId="1616598393">
    <w:abstractNumId w:val="27"/>
  </w:num>
  <w:num w:numId="33" w16cid:durableId="1857695638">
    <w:abstractNumId w:val="27"/>
  </w:num>
  <w:num w:numId="34" w16cid:durableId="1500971228">
    <w:abstractNumId w:val="8"/>
  </w:num>
  <w:num w:numId="35" w16cid:durableId="298652819">
    <w:abstractNumId w:val="11"/>
  </w:num>
  <w:num w:numId="36" w16cid:durableId="774330027">
    <w:abstractNumId w:val="14"/>
  </w:num>
  <w:num w:numId="37" w16cid:durableId="164168715">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721"/>
    <w:rsid w:val="00000A92"/>
    <w:rsid w:val="00000EA9"/>
    <w:rsid w:val="000015DA"/>
    <w:rsid w:val="00004FFD"/>
    <w:rsid w:val="00006C48"/>
    <w:rsid w:val="00006F6A"/>
    <w:rsid w:val="0000756B"/>
    <w:rsid w:val="00020369"/>
    <w:rsid w:val="0002087D"/>
    <w:rsid w:val="00032C27"/>
    <w:rsid w:val="00034726"/>
    <w:rsid w:val="00053D2E"/>
    <w:rsid w:val="00055484"/>
    <w:rsid w:val="00061BD4"/>
    <w:rsid w:val="000711FE"/>
    <w:rsid w:val="000719D7"/>
    <w:rsid w:val="00072C1E"/>
    <w:rsid w:val="00084A1E"/>
    <w:rsid w:val="0008591F"/>
    <w:rsid w:val="00085BF4"/>
    <w:rsid w:val="0009790E"/>
    <w:rsid w:val="000A5C8A"/>
    <w:rsid w:val="000B1B37"/>
    <w:rsid w:val="000B30AB"/>
    <w:rsid w:val="000B55D7"/>
    <w:rsid w:val="000B7CA9"/>
    <w:rsid w:val="000C0D14"/>
    <w:rsid w:val="000C60AE"/>
    <w:rsid w:val="000C6A60"/>
    <w:rsid w:val="000D17D4"/>
    <w:rsid w:val="000D33BA"/>
    <w:rsid w:val="000D7232"/>
    <w:rsid w:val="000E02B4"/>
    <w:rsid w:val="000E23A7"/>
    <w:rsid w:val="000E293C"/>
    <w:rsid w:val="000E298B"/>
    <w:rsid w:val="000E5D15"/>
    <w:rsid w:val="000E7379"/>
    <w:rsid w:val="000F06C6"/>
    <w:rsid w:val="000F1ABF"/>
    <w:rsid w:val="000F3089"/>
    <w:rsid w:val="0010111B"/>
    <w:rsid w:val="0010693F"/>
    <w:rsid w:val="00114472"/>
    <w:rsid w:val="00123436"/>
    <w:rsid w:val="0012379B"/>
    <w:rsid w:val="00127ED0"/>
    <w:rsid w:val="00137355"/>
    <w:rsid w:val="00143D0E"/>
    <w:rsid w:val="001472E5"/>
    <w:rsid w:val="00147484"/>
    <w:rsid w:val="00153914"/>
    <w:rsid w:val="00153A65"/>
    <w:rsid w:val="001550BC"/>
    <w:rsid w:val="00155191"/>
    <w:rsid w:val="00155FB0"/>
    <w:rsid w:val="001605B9"/>
    <w:rsid w:val="00165366"/>
    <w:rsid w:val="0017080A"/>
    <w:rsid w:val="00170EC5"/>
    <w:rsid w:val="001736D8"/>
    <w:rsid w:val="00173E35"/>
    <w:rsid w:val="001747C1"/>
    <w:rsid w:val="001775AC"/>
    <w:rsid w:val="00181081"/>
    <w:rsid w:val="00181537"/>
    <w:rsid w:val="001822DC"/>
    <w:rsid w:val="00183F03"/>
    <w:rsid w:val="00184743"/>
    <w:rsid w:val="00191C1A"/>
    <w:rsid w:val="00192F4C"/>
    <w:rsid w:val="0019594C"/>
    <w:rsid w:val="00197B5E"/>
    <w:rsid w:val="001A558F"/>
    <w:rsid w:val="001A64DA"/>
    <w:rsid w:val="001C0227"/>
    <w:rsid w:val="001C39D7"/>
    <w:rsid w:val="001C4852"/>
    <w:rsid w:val="001D0365"/>
    <w:rsid w:val="001D098F"/>
    <w:rsid w:val="001D120D"/>
    <w:rsid w:val="001D54D0"/>
    <w:rsid w:val="001E3490"/>
    <w:rsid w:val="001E70B6"/>
    <w:rsid w:val="001F0105"/>
    <w:rsid w:val="001F49D6"/>
    <w:rsid w:val="001F51F6"/>
    <w:rsid w:val="0020747F"/>
    <w:rsid w:val="00207DF5"/>
    <w:rsid w:val="00214E1C"/>
    <w:rsid w:val="0021639A"/>
    <w:rsid w:val="00220FAD"/>
    <w:rsid w:val="00221DAA"/>
    <w:rsid w:val="00224791"/>
    <w:rsid w:val="00231411"/>
    <w:rsid w:val="00237B1A"/>
    <w:rsid w:val="00240218"/>
    <w:rsid w:val="00253218"/>
    <w:rsid w:val="002551F2"/>
    <w:rsid w:val="00255FD9"/>
    <w:rsid w:val="0025680A"/>
    <w:rsid w:val="00260B1F"/>
    <w:rsid w:val="00274F13"/>
    <w:rsid w:val="00275AC1"/>
    <w:rsid w:val="00280E07"/>
    <w:rsid w:val="0028253D"/>
    <w:rsid w:val="002847A2"/>
    <w:rsid w:val="00284AC7"/>
    <w:rsid w:val="00284E0B"/>
    <w:rsid w:val="002911C2"/>
    <w:rsid w:val="0029677E"/>
    <w:rsid w:val="002B17CE"/>
    <w:rsid w:val="002B6DFB"/>
    <w:rsid w:val="002C0D90"/>
    <w:rsid w:val="002C31BF"/>
    <w:rsid w:val="002D08B1"/>
    <w:rsid w:val="002D51E3"/>
    <w:rsid w:val="002D571D"/>
    <w:rsid w:val="002E0CD7"/>
    <w:rsid w:val="002E34EB"/>
    <w:rsid w:val="002E6B31"/>
    <w:rsid w:val="002E7E50"/>
    <w:rsid w:val="002F3719"/>
    <w:rsid w:val="002F75A9"/>
    <w:rsid w:val="002F7CC8"/>
    <w:rsid w:val="003040E6"/>
    <w:rsid w:val="00305D9A"/>
    <w:rsid w:val="00314977"/>
    <w:rsid w:val="00314BC4"/>
    <w:rsid w:val="0031675B"/>
    <w:rsid w:val="00324C56"/>
    <w:rsid w:val="00326F68"/>
    <w:rsid w:val="00331F9B"/>
    <w:rsid w:val="0033278F"/>
    <w:rsid w:val="00336797"/>
    <w:rsid w:val="003371B1"/>
    <w:rsid w:val="00341DCF"/>
    <w:rsid w:val="00345C76"/>
    <w:rsid w:val="00347014"/>
    <w:rsid w:val="00351209"/>
    <w:rsid w:val="00352D76"/>
    <w:rsid w:val="00353F90"/>
    <w:rsid w:val="00355C6B"/>
    <w:rsid w:val="00357852"/>
    <w:rsid w:val="00357BC6"/>
    <w:rsid w:val="00360C71"/>
    <w:rsid w:val="00362D20"/>
    <w:rsid w:val="00363A0D"/>
    <w:rsid w:val="00363F05"/>
    <w:rsid w:val="003728DD"/>
    <w:rsid w:val="003776FC"/>
    <w:rsid w:val="00380FC8"/>
    <w:rsid w:val="00382501"/>
    <w:rsid w:val="00383062"/>
    <w:rsid w:val="00383E64"/>
    <w:rsid w:val="00386EAF"/>
    <w:rsid w:val="003956C6"/>
    <w:rsid w:val="003A0DF6"/>
    <w:rsid w:val="003A456D"/>
    <w:rsid w:val="003B677D"/>
    <w:rsid w:val="003C0F01"/>
    <w:rsid w:val="003C1E37"/>
    <w:rsid w:val="003C5720"/>
    <w:rsid w:val="003C76AA"/>
    <w:rsid w:val="003D41E5"/>
    <w:rsid w:val="003E2877"/>
    <w:rsid w:val="003E2C88"/>
    <w:rsid w:val="00402455"/>
    <w:rsid w:val="00406BA3"/>
    <w:rsid w:val="00407BFC"/>
    <w:rsid w:val="0042788E"/>
    <w:rsid w:val="00434E6F"/>
    <w:rsid w:val="00436A8C"/>
    <w:rsid w:val="00441430"/>
    <w:rsid w:val="004459D4"/>
    <w:rsid w:val="00446BE3"/>
    <w:rsid w:val="00447E80"/>
    <w:rsid w:val="00450A50"/>
    <w:rsid w:val="00450F07"/>
    <w:rsid w:val="00453CD3"/>
    <w:rsid w:val="00456138"/>
    <w:rsid w:val="00460660"/>
    <w:rsid w:val="004624E8"/>
    <w:rsid w:val="00465934"/>
    <w:rsid w:val="00465996"/>
    <w:rsid w:val="0046680E"/>
    <w:rsid w:val="0047551A"/>
    <w:rsid w:val="0047582C"/>
    <w:rsid w:val="0048488F"/>
    <w:rsid w:val="00486107"/>
    <w:rsid w:val="004908C6"/>
    <w:rsid w:val="00491827"/>
    <w:rsid w:val="00493A0A"/>
    <w:rsid w:val="004A6B7F"/>
    <w:rsid w:val="004B348C"/>
    <w:rsid w:val="004B5611"/>
    <w:rsid w:val="004C4399"/>
    <w:rsid w:val="004C4476"/>
    <w:rsid w:val="004C787C"/>
    <w:rsid w:val="004D0F2C"/>
    <w:rsid w:val="004D237C"/>
    <w:rsid w:val="004D2402"/>
    <w:rsid w:val="004D5F0B"/>
    <w:rsid w:val="004D6B9C"/>
    <w:rsid w:val="004E143C"/>
    <w:rsid w:val="004E1D1B"/>
    <w:rsid w:val="004E3A53"/>
    <w:rsid w:val="004E5DFC"/>
    <w:rsid w:val="004F20BC"/>
    <w:rsid w:val="004F3A2C"/>
    <w:rsid w:val="004F4069"/>
    <w:rsid w:val="004F4B9B"/>
    <w:rsid w:val="004F5D96"/>
    <w:rsid w:val="004F69EA"/>
    <w:rsid w:val="00500D3D"/>
    <w:rsid w:val="005024F1"/>
    <w:rsid w:val="005044A4"/>
    <w:rsid w:val="00504DA5"/>
    <w:rsid w:val="00505644"/>
    <w:rsid w:val="00511AB9"/>
    <w:rsid w:val="00520547"/>
    <w:rsid w:val="0052092E"/>
    <w:rsid w:val="00520F93"/>
    <w:rsid w:val="00523EA7"/>
    <w:rsid w:val="0053260C"/>
    <w:rsid w:val="005339D9"/>
    <w:rsid w:val="0053482C"/>
    <w:rsid w:val="00535047"/>
    <w:rsid w:val="005438CE"/>
    <w:rsid w:val="00544B16"/>
    <w:rsid w:val="005469E8"/>
    <w:rsid w:val="005514D1"/>
    <w:rsid w:val="00553375"/>
    <w:rsid w:val="00553B8A"/>
    <w:rsid w:val="00553D8B"/>
    <w:rsid w:val="00557C28"/>
    <w:rsid w:val="00562A91"/>
    <w:rsid w:val="005736B7"/>
    <w:rsid w:val="00575B21"/>
    <w:rsid w:val="00575E5A"/>
    <w:rsid w:val="00576AFB"/>
    <w:rsid w:val="00581D80"/>
    <w:rsid w:val="005A2FAD"/>
    <w:rsid w:val="005B0E6A"/>
    <w:rsid w:val="005B349F"/>
    <w:rsid w:val="005C0BC4"/>
    <w:rsid w:val="005D30AF"/>
    <w:rsid w:val="005D78B5"/>
    <w:rsid w:val="005E1444"/>
    <w:rsid w:val="005E1551"/>
    <w:rsid w:val="005E6D12"/>
    <w:rsid w:val="005F0597"/>
    <w:rsid w:val="005F0F8B"/>
    <w:rsid w:val="005F1404"/>
    <w:rsid w:val="005F296D"/>
    <w:rsid w:val="005F49C3"/>
    <w:rsid w:val="005F65A1"/>
    <w:rsid w:val="00602ACD"/>
    <w:rsid w:val="0060500D"/>
    <w:rsid w:val="00606194"/>
    <w:rsid w:val="0061068E"/>
    <w:rsid w:val="00616A5F"/>
    <w:rsid w:val="006260F3"/>
    <w:rsid w:val="00630C2E"/>
    <w:rsid w:val="00631F13"/>
    <w:rsid w:val="00632A2D"/>
    <w:rsid w:val="006337F8"/>
    <w:rsid w:val="00644F63"/>
    <w:rsid w:val="006474A6"/>
    <w:rsid w:val="00651C80"/>
    <w:rsid w:val="00660AD3"/>
    <w:rsid w:val="00664C82"/>
    <w:rsid w:val="00664EBB"/>
    <w:rsid w:val="00670E30"/>
    <w:rsid w:val="0067125D"/>
    <w:rsid w:val="00672C61"/>
    <w:rsid w:val="00677B7F"/>
    <w:rsid w:val="00677D19"/>
    <w:rsid w:val="006835D4"/>
    <w:rsid w:val="00683994"/>
    <w:rsid w:val="00684ADA"/>
    <w:rsid w:val="0068790E"/>
    <w:rsid w:val="00693FD1"/>
    <w:rsid w:val="006949A0"/>
    <w:rsid w:val="00696D1D"/>
    <w:rsid w:val="006A39A7"/>
    <w:rsid w:val="006A5570"/>
    <w:rsid w:val="006A5D0F"/>
    <w:rsid w:val="006A689C"/>
    <w:rsid w:val="006B143B"/>
    <w:rsid w:val="006B3D79"/>
    <w:rsid w:val="006B4C76"/>
    <w:rsid w:val="006C2C33"/>
    <w:rsid w:val="006C34C6"/>
    <w:rsid w:val="006C443C"/>
    <w:rsid w:val="006D6072"/>
    <w:rsid w:val="006D7AFE"/>
    <w:rsid w:val="006E0578"/>
    <w:rsid w:val="006E14F8"/>
    <w:rsid w:val="006E314D"/>
    <w:rsid w:val="006E5584"/>
    <w:rsid w:val="006F52C9"/>
    <w:rsid w:val="006F6DCF"/>
    <w:rsid w:val="00710723"/>
    <w:rsid w:val="00716150"/>
    <w:rsid w:val="007175D2"/>
    <w:rsid w:val="00720645"/>
    <w:rsid w:val="00720A39"/>
    <w:rsid w:val="00723ED1"/>
    <w:rsid w:val="00735961"/>
    <w:rsid w:val="00736E90"/>
    <w:rsid w:val="0074323A"/>
    <w:rsid w:val="00743525"/>
    <w:rsid w:val="00760A4C"/>
    <w:rsid w:val="0076286B"/>
    <w:rsid w:val="00766846"/>
    <w:rsid w:val="0077452A"/>
    <w:rsid w:val="0077673A"/>
    <w:rsid w:val="007846E1"/>
    <w:rsid w:val="00792CDA"/>
    <w:rsid w:val="007A5B7D"/>
    <w:rsid w:val="007B3EF3"/>
    <w:rsid w:val="007B49CB"/>
    <w:rsid w:val="007B570C"/>
    <w:rsid w:val="007B7A32"/>
    <w:rsid w:val="007B7FBE"/>
    <w:rsid w:val="007C169A"/>
    <w:rsid w:val="007C1C5B"/>
    <w:rsid w:val="007C4FE5"/>
    <w:rsid w:val="007C5734"/>
    <w:rsid w:val="007C589B"/>
    <w:rsid w:val="007D4C5E"/>
    <w:rsid w:val="007D7C7D"/>
    <w:rsid w:val="007E25E1"/>
    <w:rsid w:val="007E380C"/>
    <w:rsid w:val="007E4A6E"/>
    <w:rsid w:val="007E6B6E"/>
    <w:rsid w:val="007E73CF"/>
    <w:rsid w:val="007E7E88"/>
    <w:rsid w:val="007F1C48"/>
    <w:rsid w:val="007F56A7"/>
    <w:rsid w:val="00802364"/>
    <w:rsid w:val="00807069"/>
    <w:rsid w:val="00807722"/>
    <w:rsid w:val="00807DD0"/>
    <w:rsid w:val="00811F42"/>
    <w:rsid w:val="008249E0"/>
    <w:rsid w:val="00826A88"/>
    <w:rsid w:val="008373C8"/>
    <w:rsid w:val="0084763A"/>
    <w:rsid w:val="008503A3"/>
    <w:rsid w:val="008625C9"/>
    <w:rsid w:val="0086266F"/>
    <w:rsid w:val="008646F4"/>
    <w:rsid w:val="008659F3"/>
    <w:rsid w:val="008676B4"/>
    <w:rsid w:val="00884678"/>
    <w:rsid w:val="00886C29"/>
    <w:rsid w:val="00886D4B"/>
    <w:rsid w:val="00892434"/>
    <w:rsid w:val="00893CBA"/>
    <w:rsid w:val="0089402C"/>
    <w:rsid w:val="00895406"/>
    <w:rsid w:val="00897978"/>
    <w:rsid w:val="008A3568"/>
    <w:rsid w:val="008A576B"/>
    <w:rsid w:val="008A767B"/>
    <w:rsid w:val="008A7C44"/>
    <w:rsid w:val="008B3978"/>
    <w:rsid w:val="008B538D"/>
    <w:rsid w:val="008C1B63"/>
    <w:rsid w:val="008D03B9"/>
    <w:rsid w:val="008E7E4D"/>
    <w:rsid w:val="008F18D6"/>
    <w:rsid w:val="00903DF9"/>
    <w:rsid w:val="00904780"/>
    <w:rsid w:val="00922385"/>
    <w:rsid w:val="009223DF"/>
    <w:rsid w:val="00923DE9"/>
    <w:rsid w:val="00925CA2"/>
    <w:rsid w:val="00926006"/>
    <w:rsid w:val="00926E54"/>
    <w:rsid w:val="00931276"/>
    <w:rsid w:val="00936091"/>
    <w:rsid w:val="00940D8A"/>
    <w:rsid w:val="00943F9A"/>
    <w:rsid w:val="00952A12"/>
    <w:rsid w:val="0095382A"/>
    <w:rsid w:val="00962258"/>
    <w:rsid w:val="009646C5"/>
    <w:rsid w:val="0096478A"/>
    <w:rsid w:val="00965ADD"/>
    <w:rsid w:val="009678B7"/>
    <w:rsid w:val="0097343D"/>
    <w:rsid w:val="0097492A"/>
    <w:rsid w:val="009833E1"/>
    <w:rsid w:val="00986116"/>
    <w:rsid w:val="00986D7C"/>
    <w:rsid w:val="0098756F"/>
    <w:rsid w:val="00992D9C"/>
    <w:rsid w:val="009943C0"/>
    <w:rsid w:val="00995B14"/>
    <w:rsid w:val="00996682"/>
    <w:rsid w:val="00996CB8"/>
    <w:rsid w:val="009A040D"/>
    <w:rsid w:val="009A2928"/>
    <w:rsid w:val="009B14A9"/>
    <w:rsid w:val="009B2048"/>
    <w:rsid w:val="009B2E97"/>
    <w:rsid w:val="009B34A7"/>
    <w:rsid w:val="009B6913"/>
    <w:rsid w:val="009B7ADF"/>
    <w:rsid w:val="009C1A1A"/>
    <w:rsid w:val="009C60A5"/>
    <w:rsid w:val="009D083C"/>
    <w:rsid w:val="009E07F4"/>
    <w:rsid w:val="009E3238"/>
    <w:rsid w:val="009F1DA7"/>
    <w:rsid w:val="009F392E"/>
    <w:rsid w:val="009F3DC5"/>
    <w:rsid w:val="009F7B47"/>
    <w:rsid w:val="00A01056"/>
    <w:rsid w:val="00A06376"/>
    <w:rsid w:val="00A214F5"/>
    <w:rsid w:val="00A231B2"/>
    <w:rsid w:val="00A237B5"/>
    <w:rsid w:val="00A24A7D"/>
    <w:rsid w:val="00A271D5"/>
    <w:rsid w:val="00A3061D"/>
    <w:rsid w:val="00A3392E"/>
    <w:rsid w:val="00A33D58"/>
    <w:rsid w:val="00A35EAF"/>
    <w:rsid w:val="00A46B2A"/>
    <w:rsid w:val="00A47428"/>
    <w:rsid w:val="00A52661"/>
    <w:rsid w:val="00A5381C"/>
    <w:rsid w:val="00A55E71"/>
    <w:rsid w:val="00A569C5"/>
    <w:rsid w:val="00A575AF"/>
    <w:rsid w:val="00A57C3A"/>
    <w:rsid w:val="00A60E4F"/>
    <w:rsid w:val="00A611E8"/>
    <w:rsid w:val="00A6177B"/>
    <w:rsid w:val="00A61BD5"/>
    <w:rsid w:val="00A63FC7"/>
    <w:rsid w:val="00A651F6"/>
    <w:rsid w:val="00A66136"/>
    <w:rsid w:val="00A77F69"/>
    <w:rsid w:val="00A80815"/>
    <w:rsid w:val="00A81797"/>
    <w:rsid w:val="00A87DC2"/>
    <w:rsid w:val="00AA0204"/>
    <w:rsid w:val="00AA4CBB"/>
    <w:rsid w:val="00AA4F7A"/>
    <w:rsid w:val="00AA65FA"/>
    <w:rsid w:val="00AA7351"/>
    <w:rsid w:val="00AB2755"/>
    <w:rsid w:val="00AB3773"/>
    <w:rsid w:val="00AB5E9B"/>
    <w:rsid w:val="00AD056F"/>
    <w:rsid w:val="00AD0C02"/>
    <w:rsid w:val="00AD6731"/>
    <w:rsid w:val="00AD7919"/>
    <w:rsid w:val="00AE37A4"/>
    <w:rsid w:val="00AF19A3"/>
    <w:rsid w:val="00AF3F33"/>
    <w:rsid w:val="00B03014"/>
    <w:rsid w:val="00B0492E"/>
    <w:rsid w:val="00B07117"/>
    <w:rsid w:val="00B10A7F"/>
    <w:rsid w:val="00B15D0D"/>
    <w:rsid w:val="00B173F4"/>
    <w:rsid w:val="00B25562"/>
    <w:rsid w:val="00B319A2"/>
    <w:rsid w:val="00B325C2"/>
    <w:rsid w:val="00B34F2F"/>
    <w:rsid w:val="00B439C1"/>
    <w:rsid w:val="00B4614B"/>
    <w:rsid w:val="00B47353"/>
    <w:rsid w:val="00B52CB6"/>
    <w:rsid w:val="00B54E67"/>
    <w:rsid w:val="00B62DCF"/>
    <w:rsid w:val="00B634AD"/>
    <w:rsid w:val="00B65A89"/>
    <w:rsid w:val="00B65D68"/>
    <w:rsid w:val="00B75EE1"/>
    <w:rsid w:val="00B77481"/>
    <w:rsid w:val="00B8518B"/>
    <w:rsid w:val="00B957CF"/>
    <w:rsid w:val="00B97DA2"/>
    <w:rsid w:val="00BA0CE1"/>
    <w:rsid w:val="00BA0CF3"/>
    <w:rsid w:val="00BA43F4"/>
    <w:rsid w:val="00BA69F7"/>
    <w:rsid w:val="00BB6EBF"/>
    <w:rsid w:val="00BB6F0A"/>
    <w:rsid w:val="00BB792E"/>
    <w:rsid w:val="00BC7B25"/>
    <w:rsid w:val="00BD2A21"/>
    <w:rsid w:val="00BD34FD"/>
    <w:rsid w:val="00BD3DC6"/>
    <w:rsid w:val="00BD7E91"/>
    <w:rsid w:val="00BE45CF"/>
    <w:rsid w:val="00BF15BB"/>
    <w:rsid w:val="00BF35F8"/>
    <w:rsid w:val="00BF5691"/>
    <w:rsid w:val="00C02D0A"/>
    <w:rsid w:val="00C03501"/>
    <w:rsid w:val="00C03A6E"/>
    <w:rsid w:val="00C03ED0"/>
    <w:rsid w:val="00C04268"/>
    <w:rsid w:val="00C12148"/>
    <w:rsid w:val="00C16D82"/>
    <w:rsid w:val="00C20A02"/>
    <w:rsid w:val="00C255DE"/>
    <w:rsid w:val="00C30BFF"/>
    <w:rsid w:val="00C30ED4"/>
    <w:rsid w:val="00C43979"/>
    <w:rsid w:val="00C44EA7"/>
    <w:rsid w:val="00C44F6A"/>
    <w:rsid w:val="00C45BBB"/>
    <w:rsid w:val="00C45ED4"/>
    <w:rsid w:val="00C47AE3"/>
    <w:rsid w:val="00C5175A"/>
    <w:rsid w:val="00C53165"/>
    <w:rsid w:val="00C64960"/>
    <w:rsid w:val="00C76537"/>
    <w:rsid w:val="00C77301"/>
    <w:rsid w:val="00C835D4"/>
    <w:rsid w:val="00C868AE"/>
    <w:rsid w:val="00C87ACA"/>
    <w:rsid w:val="00C9586E"/>
    <w:rsid w:val="00C971F4"/>
    <w:rsid w:val="00CA06F2"/>
    <w:rsid w:val="00CA14A9"/>
    <w:rsid w:val="00CA32F3"/>
    <w:rsid w:val="00CA3E2C"/>
    <w:rsid w:val="00CA5534"/>
    <w:rsid w:val="00CB3721"/>
    <w:rsid w:val="00CC058E"/>
    <w:rsid w:val="00CC0F16"/>
    <w:rsid w:val="00CC2811"/>
    <w:rsid w:val="00CC413F"/>
    <w:rsid w:val="00CC7A4D"/>
    <w:rsid w:val="00CD1F98"/>
    <w:rsid w:val="00CD1FC4"/>
    <w:rsid w:val="00CD2E32"/>
    <w:rsid w:val="00CE00D8"/>
    <w:rsid w:val="00CE4B26"/>
    <w:rsid w:val="00CF1994"/>
    <w:rsid w:val="00CF2C83"/>
    <w:rsid w:val="00CF5A15"/>
    <w:rsid w:val="00D0019A"/>
    <w:rsid w:val="00D00C72"/>
    <w:rsid w:val="00D026EA"/>
    <w:rsid w:val="00D02EC4"/>
    <w:rsid w:val="00D05EB7"/>
    <w:rsid w:val="00D15866"/>
    <w:rsid w:val="00D21061"/>
    <w:rsid w:val="00D26B5A"/>
    <w:rsid w:val="00D40F15"/>
    <w:rsid w:val="00D4108E"/>
    <w:rsid w:val="00D51DED"/>
    <w:rsid w:val="00D55C00"/>
    <w:rsid w:val="00D57FCF"/>
    <w:rsid w:val="00D6039F"/>
    <w:rsid w:val="00D60E48"/>
    <w:rsid w:val="00D6163D"/>
    <w:rsid w:val="00D634DD"/>
    <w:rsid w:val="00D714FC"/>
    <w:rsid w:val="00D73D46"/>
    <w:rsid w:val="00D74173"/>
    <w:rsid w:val="00D76A5C"/>
    <w:rsid w:val="00D81FF4"/>
    <w:rsid w:val="00D831A3"/>
    <w:rsid w:val="00D8784A"/>
    <w:rsid w:val="00D908A7"/>
    <w:rsid w:val="00D93EF7"/>
    <w:rsid w:val="00DB08BE"/>
    <w:rsid w:val="00DB5F11"/>
    <w:rsid w:val="00DC1E8D"/>
    <w:rsid w:val="00DC75F3"/>
    <w:rsid w:val="00DD2666"/>
    <w:rsid w:val="00DD27E2"/>
    <w:rsid w:val="00DD46F3"/>
    <w:rsid w:val="00DD5429"/>
    <w:rsid w:val="00DD5AB7"/>
    <w:rsid w:val="00DE0E89"/>
    <w:rsid w:val="00DE17E4"/>
    <w:rsid w:val="00DE56F2"/>
    <w:rsid w:val="00DF116D"/>
    <w:rsid w:val="00DF7D7B"/>
    <w:rsid w:val="00E0112B"/>
    <w:rsid w:val="00E03FE4"/>
    <w:rsid w:val="00E054A1"/>
    <w:rsid w:val="00E147A9"/>
    <w:rsid w:val="00E21CE7"/>
    <w:rsid w:val="00E27187"/>
    <w:rsid w:val="00E31096"/>
    <w:rsid w:val="00E34776"/>
    <w:rsid w:val="00E40438"/>
    <w:rsid w:val="00E425F4"/>
    <w:rsid w:val="00E454D1"/>
    <w:rsid w:val="00E45E61"/>
    <w:rsid w:val="00E5343B"/>
    <w:rsid w:val="00E56FD5"/>
    <w:rsid w:val="00E613FB"/>
    <w:rsid w:val="00E626B3"/>
    <w:rsid w:val="00E62D9D"/>
    <w:rsid w:val="00E633A9"/>
    <w:rsid w:val="00E642B0"/>
    <w:rsid w:val="00E739ED"/>
    <w:rsid w:val="00E856E0"/>
    <w:rsid w:val="00E9142E"/>
    <w:rsid w:val="00E947AE"/>
    <w:rsid w:val="00EA3E12"/>
    <w:rsid w:val="00EA3F0F"/>
    <w:rsid w:val="00EB104F"/>
    <w:rsid w:val="00EB46CE"/>
    <w:rsid w:val="00EB60A4"/>
    <w:rsid w:val="00EC7A58"/>
    <w:rsid w:val="00ED000A"/>
    <w:rsid w:val="00ED0AAB"/>
    <w:rsid w:val="00ED14BD"/>
    <w:rsid w:val="00ED1D24"/>
    <w:rsid w:val="00ED44CA"/>
    <w:rsid w:val="00EE246C"/>
    <w:rsid w:val="00EE33B0"/>
    <w:rsid w:val="00EE4CD2"/>
    <w:rsid w:val="00EE4F15"/>
    <w:rsid w:val="00EE66B1"/>
    <w:rsid w:val="00EF29B4"/>
    <w:rsid w:val="00F03521"/>
    <w:rsid w:val="00F045EC"/>
    <w:rsid w:val="00F0533E"/>
    <w:rsid w:val="00F1048D"/>
    <w:rsid w:val="00F10671"/>
    <w:rsid w:val="00F12DEC"/>
    <w:rsid w:val="00F14E99"/>
    <w:rsid w:val="00F16C54"/>
    <w:rsid w:val="00F1715C"/>
    <w:rsid w:val="00F22590"/>
    <w:rsid w:val="00F310F8"/>
    <w:rsid w:val="00F3130E"/>
    <w:rsid w:val="00F34149"/>
    <w:rsid w:val="00F35348"/>
    <w:rsid w:val="00F35939"/>
    <w:rsid w:val="00F37756"/>
    <w:rsid w:val="00F40C07"/>
    <w:rsid w:val="00F45117"/>
    <w:rsid w:val="00F45607"/>
    <w:rsid w:val="00F5558F"/>
    <w:rsid w:val="00F6144A"/>
    <w:rsid w:val="00F651AF"/>
    <w:rsid w:val="00F659EB"/>
    <w:rsid w:val="00F71FA6"/>
    <w:rsid w:val="00F7773A"/>
    <w:rsid w:val="00F800E1"/>
    <w:rsid w:val="00F83B1E"/>
    <w:rsid w:val="00F848C0"/>
    <w:rsid w:val="00F86BA6"/>
    <w:rsid w:val="00F906D9"/>
    <w:rsid w:val="00F933B1"/>
    <w:rsid w:val="00F97A21"/>
    <w:rsid w:val="00FA5056"/>
    <w:rsid w:val="00FA72D3"/>
    <w:rsid w:val="00FB44B6"/>
    <w:rsid w:val="00FB6121"/>
    <w:rsid w:val="00FB62B3"/>
    <w:rsid w:val="00FB74ED"/>
    <w:rsid w:val="00FC4F61"/>
    <w:rsid w:val="00FC6389"/>
    <w:rsid w:val="00FD1DD3"/>
    <w:rsid w:val="00FE3CA2"/>
    <w:rsid w:val="00FF3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C282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D0F2C"/>
    <w:pPr>
      <w:keepNext/>
      <w:keepLines/>
      <w:numPr>
        <w:numId w:val="17"/>
      </w:numPr>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D0F2C"/>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Odstavecseseznamem"/>
    <w:link w:val="ZkladntextChar"/>
    <w:unhideWhenUsed/>
    <w:qFormat/>
    <w:rsid w:val="004D0F2C"/>
    <w:pPr>
      <w:numPr>
        <w:numId w:val="18"/>
      </w:numPr>
      <w:spacing w:after="120"/>
      <w:jc w:val="both"/>
    </w:pPr>
  </w:style>
  <w:style w:type="character" w:customStyle="1" w:styleId="ZkladntextChar">
    <w:name w:val="Základní text Char"/>
    <w:basedOn w:val="Standardnpsmoodstavce"/>
    <w:link w:val="Zkladntext"/>
    <w:rsid w:val="004D0F2C"/>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A2928"/>
    <w:rPr>
      <w:sz w:val="16"/>
      <w:szCs w:val="16"/>
    </w:rPr>
  </w:style>
  <w:style w:type="paragraph" w:styleId="Textkomente">
    <w:name w:val="annotation text"/>
    <w:basedOn w:val="Normln"/>
    <w:link w:val="TextkomenteChar"/>
    <w:uiPriority w:val="99"/>
    <w:unhideWhenUsed/>
    <w:rsid w:val="009A2928"/>
    <w:pPr>
      <w:spacing w:line="240" w:lineRule="auto"/>
    </w:pPr>
    <w:rPr>
      <w:sz w:val="20"/>
      <w:szCs w:val="20"/>
    </w:rPr>
  </w:style>
  <w:style w:type="character" w:customStyle="1" w:styleId="TextkomenteChar">
    <w:name w:val="Text komentáře Char"/>
    <w:basedOn w:val="Standardnpsmoodstavce"/>
    <w:link w:val="Textkomente"/>
    <w:uiPriority w:val="99"/>
    <w:rsid w:val="009A2928"/>
    <w:rPr>
      <w:sz w:val="20"/>
      <w:szCs w:val="20"/>
    </w:rPr>
  </w:style>
  <w:style w:type="paragraph" w:styleId="Pedmtkomente">
    <w:name w:val="annotation subject"/>
    <w:basedOn w:val="Textkomente"/>
    <w:next w:val="Textkomente"/>
    <w:link w:val="PedmtkomenteChar"/>
    <w:uiPriority w:val="99"/>
    <w:semiHidden/>
    <w:unhideWhenUsed/>
    <w:rsid w:val="009A2928"/>
    <w:rPr>
      <w:b/>
      <w:bCs/>
    </w:rPr>
  </w:style>
  <w:style w:type="character" w:customStyle="1" w:styleId="PedmtkomenteChar">
    <w:name w:val="Předmět komentáře Char"/>
    <w:basedOn w:val="TextkomenteChar"/>
    <w:link w:val="Pedmtkomente"/>
    <w:uiPriority w:val="99"/>
    <w:semiHidden/>
    <w:rsid w:val="009A2928"/>
    <w:rPr>
      <w:b/>
      <w:bCs/>
      <w:sz w:val="20"/>
      <w:szCs w:val="20"/>
    </w:rPr>
  </w:style>
  <w:style w:type="paragraph" w:styleId="Revize">
    <w:name w:val="Revision"/>
    <w:hidden/>
    <w:uiPriority w:val="99"/>
    <w:semiHidden/>
    <w:rsid w:val="000E02B4"/>
    <w:pPr>
      <w:spacing w:after="0" w:line="240" w:lineRule="auto"/>
    </w:pPr>
  </w:style>
  <w:style w:type="character" w:customStyle="1" w:styleId="Zmnka1">
    <w:name w:val="Zmínka1"/>
    <w:basedOn w:val="Standardnpsmoodstavce"/>
    <w:uiPriority w:val="99"/>
    <w:unhideWhenUsed/>
    <w:rsid w:val="00EB46C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435859">
      <w:bodyDiv w:val="1"/>
      <w:marLeft w:val="0"/>
      <w:marRight w:val="0"/>
      <w:marTop w:val="0"/>
      <w:marBottom w:val="0"/>
      <w:divBdr>
        <w:top w:val="none" w:sz="0" w:space="0" w:color="auto"/>
        <w:left w:val="none" w:sz="0" w:space="0" w:color="auto"/>
        <w:bottom w:val="none" w:sz="0" w:space="0" w:color="auto"/>
        <w:right w:val="none" w:sz="0" w:space="0" w:color="auto"/>
      </w:divBdr>
    </w:div>
    <w:div w:id="290131007">
      <w:bodyDiv w:val="1"/>
      <w:marLeft w:val="0"/>
      <w:marRight w:val="0"/>
      <w:marTop w:val="0"/>
      <w:marBottom w:val="0"/>
      <w:divBdr>
        <w:top w:val="none" w:sz="0" w:space="0" w:color="auto"/>
        <w:left w:val="none" w:sz="0" w:space="0" w:color="auto"/>
        <w:bottom w:val="none" w:sz="0" w:space="0" w:color="auto"/>
        <w:right w:val="none" w:sz="0" w:space="0" w:color="auto"/>
      </w:divBdr>
      <w:divsChild>
        <w:div w:id="887912614">
          <w:marLeft w:val="0"/>
          <w:marRight w:val="0"/>
          <w:marTop w:val="0"/>
          <w:marBottom w:val="0"/>
          <w:divBdr>
            <w:top w:val="none" w:sz="0" w:space="0" w:color="auto"/>
            <w:left w:val="none" w:sz="0" w:space="0" w:color="auto"/>
            <w:bottom w:val="none" w:sz="0" w:space="0" w:color="auto"/>
            <w:right w:val="none" w:sz="0" w:space="0" w:color="auto"/>
          </w:divBdr>
        </w:div>
      </w:divsChild>
    </w:div>
    <w:div w:id="1187523304">
      <w:bodyDiv w:val="1"/>
      <w:marLeft w:val="0"/>
      <w:marRight w:val="0"/>
      <w:marTop w:val="0"/>
      <w:marBottom w:val="0"/>
      <w:divBdr>
        <w:top w:val="none" w:sz="0" w:space="0" w:color="auto"/>
        <w:left w:val="none" w:sz="0" w:space="0" w:color="auto"/>
        <w:bottom w:val="none" w:sz="0" w:space="0" w:color="auto"/>
        <w:right w:val="none" w:sz="0" w:space="0" w:color="auto"/>
      </w:divBdr>
      <w:divsChild>
        <w:div w:id="934675054">
          <w:marLeft w:val="0"/>
          <w:marRight w:val="0"/>
          <w:marTop w:val="0"/>
          <w:marBottom w:val="0"/>
          <w:divBdr>
            <w:top w:val="none" w:sz="0" w:space="0" w:color="auto"/>
            <w:left w:val="none" w:sz="0" w:space="0" w:color="auto"/>
            <w:bottom w:val="none" w:sz="0" w:space="0" w:color="auto"/>
            <w:right w:val="none" w:sz="0" w:space="0" w:color="auto"/>
          </w:divBdr>
        </w:div>
      </w:divsChild>
    </w:div>
    <w:div w:id="1378159978">
      <w:bodyDiv w:val="1"/>
      <w:marLeft w:val="0"/>
      <w:marRight w:val="0"/>
      <w:marTop w:val="0"/>
      <w:marBottom w:val="0"/>
      <w:divBdr>
        <w:top w:val="none" w:sz="0" w:space="0" w:color="auto"/>
        <w:left w:val="none" w:sz="0" w:space="0" w:color="auto"/>
        <w:bottom w:val="none" w:sz="0" w:space="0" w:color="auto"/>
        <w:right w:val="none" w:sz="0" w:space="0" w:color="auto"/>
      </w:divBdr>
    </w:div>
    <w:div w:id="1720468689">
      <w:bodyDiv w:val="1"/>
      <w:marLeft w:val="0"/>
      <w:marRight w:val="0"/>
      <w:marTop w:val="0"/>
      <w:marBottom w:val="0"/>
      <w:divBdr>
        <w:top w:val="none" w:sz="0" w:space="0" w:color="auto"/>
        <w:left w:val="none" w:sz="0" w:space="0" w:color="auto"/>
        <w:bottom w:val="none" w:sz="0" w:space="0" w:color="auto"/>
        <w:right w:val="none" w:sz="0" w:space="0" w:color="auto"/>
      </w:divBdr>
      <w:divsChild>
        <w:div w:id="1092241542">
          <w:marLeft w:val="0"/>
          <w:marRight w:val="0"/>
          <w:marTop w:val="0"/>
          <w:marBottom w:val="0"/>
          <w:divBdr>
            <w:top w:val="none" w:sz="0" w:space="0" w:color="auto"/>
            <w:left w:val="none" w:sz="0" w:space="0" w:color="auto"/>
            <w:bottom w:val="none" w:sz="0" w:space="0" w:color="auto"/>
            <w:right w:val="none" w:sz="0" w:space="0" w:color="auto"/>
          </w:divBdr>
        </w:div>
      </w:divsChild>
    </w:div>
    <w:div w:id="1768427999">
      <w:bodyDiv w:val="1"/>
      <w:marLeft w:val="0"/>
      <w:marRight w:val="0"/>
      <w:marTop w:val="0"/>
      <w:marBottom w:val="0"/>
      <w:divBdr>
        <w:top w:val="none" w:sz="0" w:space="0" w:color="auto"/>
        <w:left w:val="none" w:sz="0" w:space="0" w:color="auto"/>
        <w:bottom w:val="none" w:sz="0" w:space="0" w:color="auto"/>
        <w:right w:val="none" w:sz="0" w:space="0" w:color="auto"/>
      </w:divBdr>
    </w:div>
    <w:div w:id="187781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FBBF0-E4C6-4F2F-A64A-93901811241C}">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2056</Words>
  <Characters>12136</Characters>
  <Application>Microsoft Office Word</Application>
  <DocSecurity>0</DocSecurity>
  <Lines>101</Lines>
  <Paragraphs>28</Paragraphs>
  <ScaleCrop>false</ScaleCrop>
  <Manager/>
  <Company/>
  <LinksUpToDate>false</LinksUpToDate>
  <CharactersWithSpaces>14164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2025-09-26T13:25:00Z</dcterms:created>
  <dcterms:modified xsi:type="dcterms:W3CDTF">2025-09-26T13:25:00Z</dcterms:modified>
</cp:coreProperties>
</file>